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36" w:rsidRPr="00D50D36" w:rsidRDefault="00D50D36" w:rsidP="00DE5FE3">
      <w:pPr>
        <w:widowControl w:val="0"/>
        <w:spacing w:line="360" w:lineRule="auto"/>
        <w:ind w:right="-7" w:firstLine="567"/>
        <w:jc w:val="right"/>
        <w:rPr>
          <w:rFonts w:ascii="GHEA Grapalat" w:hAnsi="GHEA Grapalat" w:cs="Sylfaen"/>
          <w:i/>
          <w:u w:val="single"/>
        </w:rPr>
      </w:pPr>
    </w:p>
    <w:p w:rsidR="00642EFE" w:rsidRPr="009044F1" w:rsidRDefault="00642EFE" w:rsidP="00DE5FE3">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541E27" w:rsidP="00DE5FE3">
      <w:pPr>
        <w:pStyle w:val="BodyTextIndent"/>
        <w:widowControl w:val="0"/>
        <w:spacing w:line="240" w:lineRule="auto"/>
        <w:ind w:firstLine="0"/>
        <w:jc w:val="center"/>
        <w:rPr>
          <w:rFonts w:ascii="GHEA Grapalat" w:hAnsi="GHEA Grapalat"/>
          <w:i w:val="0"/>
          <w:sz w:val="24"/>
          <w:szCs w:val="24"/>
        </w:rPr>
      </w:pPr>
      <w:proofErr w:type="gramStart"/>
      <w:r>
        <w:rPr>
          <w:rFonts w:ascii="GHEA Grapalat" w:hAnsi="GHEA Grapalat"/>
          <w:i w:val="0"/>
          <w:sz w:val="24"/>
          <w:szCs w:val="24"/>
        </w:rPr>
        <w:t>О</w:t>
      </w:r>
      <w:proofErr w:type="gramEnd"/>
      <w:r>
        <w:rPr>
          <w:rFonts w:ascii="GHEA Grapalat" w:hAnsi="GHEA Grapalat"/>
          <w:i w:val="0"/>
          <w:sz w:val="24"/>
          <w:szCs w:val="24"/>
        </w:rPr>
        <w:t xml:space="preserve"> ЗАПРОСА КОТИРОВОК</w:t>
      </w:r>
      <w:r w:rsidR="00BA7128">
        <w:rPr>
          <w:rStyle w:val="FootnoteReference"/>
          <w:rFonts w:ascii="GHEA Grapalat" w:hAnsi="GHEA Grapalat"/>
          <w:i w:val="0"/>
          <w:sz w:val="24"/>
          <w:szCs w:val="24"/>
        </w:rPr>
        <w:footnoteReference w:customMarkFollows="1" w:id="1"/>
        <w:t>*</w:t>
      </w:r>
    </w:p>
    <w:p w:rsidR="00642EFE" w:rsidRPr="009044F1" w:rsidRDefault="00642EFE" w:rsidP="00DE5FE3">
      <w:pPr>
        <w:pStyle w:val="BodyTextIndent"/>
        <w:widowControl w:val="0"/>
        <w:spacing w:line="240" w:lineRule="auto"/>
        <w:ind w:firstLine="0"/>
        <w:jc w:val="center"/>
        <w:rPr>
          <w:rFonts w:ascii="GHEA Grapalat" w:hAnsi="GHEA Grapalat"/>
          <w:i w:val="0"/>
          <w:sz w:val="24"/>
          <w:szCs w:val="24"/>
        </w:rPr>
      </w:pPr>
    </w:p>
    <w:p w:rsidR="00CF0614" w:rsidRDefault="00CF0614" w:rsidP="00DE5FE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Pr>
          <w:rFonts w:ascii="GHEA Grapalat" w:hAnsi="GHEA Grapalat"/>
          <w:b/>
          <w:i w:val="0"/>
          <w:sz w:val="24"/>
          <w:szCs w:val="24"/>
        </w:rPr>
        <w:t>"</w:t>
      </w:r>
      <w:r w:rsidR="00F3452E" w:rsidRPr="00F3452E">
        <w:rPr>
          <w:rFonts w:ascii="GHEA Grapalat" w:hAnsi="GHEA Grapalat"/>
          <w:b/>
          <w:i w:val="0"/>
          <w:sz w:val="24"/>
          <w:szCs w:val="24"/>
        </w:rPr>
        <w:t>2</w:t>
      </w:r>
      <w:r w:rsidR="00572464" w:rsidRPr="00572464">
        <w:rPr>
          <w:rFonts w:ascii="GHEA Grapalat" w:hAnsi="GHEA Grapalat"/>
          <w:b/>
          <w:i w:val="0"/>
          <w:sz w:val="24"/>
          <w:szCs w:val="24"/>
        </w:rPr>
        <w:t>8</w:t>
      </w:r>
      <w:r>
        <w:rPr>
          <w:rFonts w:ascii="GHEA Grapalat" w:hAnsi="GHEA Grapalat"/>
          <w:b/>
          <w:i w:val="0"/>
          <w:sz w:val="24"/>
          <w:szCs w:val="24"/>
        </w:rPr>
        <w:t>" "</w:t>
      </w:r>
      <w:proofErr w:type="spellStart"/>
      <w:r w:rsidR="00572464" w:rsidRPr="00572464">
        <w:rPr>
          <w:rFonts w:ascii="GHEA Grapalat" w:hAnsi="GHEA Grapalat"/>
          <w:b/>
          <w:i w:val="0"/>
          <w:sz w:val="24"/>
          <w:szCs w:val="24"/>
        </w:rPr>
        <w:t>Февралья</w:t>
      </w:r>
      <w:proofErr w:type="spellEnd"/>
      <w:r>
        <w:rPr>
          <w:rFonts w:ascii="GHEA Grapalat" w:hAnsi="GHEA Grapalat"/>
          <w:b/>
          <w:i w:val="0"/>
          <w:sz w:val="24"/>
          <w:szCs w:val="24"/>
        </w:rPr>
        <w:t>" 202</w:t>
      </w:r>
      <w:r w:rsidR="00572464" w:rsidRPr="00572464">
        <w:rPr>
          <w:rFonts w:ascii="GHEA Grapalat" w:hAnsi="GHEA Grapalat"/>
          <w:b/>
          <w:i w:val="0"/>
          <w:sz w:val="24"/>
          <w:szCs w:val="24"/>
        </w:rPr>
        <w:t>5</w:t>
      </w:r>
      <w:r>
        <w:rPr>
          <w:rFonts w:ascii="GHEA Grapalat" w:hAnsi="GHEA Grapalat"/>
          <w:b/>
          <w:i w:val="0"/>
          <w:sz w:val="24"/>
          <w:szCs w:val="24"/>
        </w:rPr>
        <w:t xml:space="preserve"> года "</w:t>
      </w:r>
      <w:r>
        <w:rPr>
          <w:rFonts w:ascii="GHEA Grapalat" w:hAnsi="GHEA Grapalat"/>
          <w:b/>
          <w:i w:val="0"/>
          <w:sz w:val="24"/>
          <w:szCs w:val="24"/>
          <w:lang w:val="en-US"/>
        </w:rPr>
        <w:t>N</w:t>
      </w:r>
      <w:r>
        <w:rPr>
          <w:rFonts w:ascii="GHEA Grapalat" w:hAnsi="GHEA Grapalat"/>
          <w:b/>
          <w:i w:val="0"/>
          <w:sz w:val="24"/>
          <w:szCs w:val="24"/>
        </w:rPr>
        <w:t xml:space="preserve"> </w:t>
      </w:r>
      <w:r w:rsidR="00572464" w:rsidRPr="00572464">
        <w:rPr>
          <w:rFonts w:ascii="GHEA Grapalat" w:hAnsi="GHEA Grapalat"/>
          <w:b/>
          <w:i w:val="0"/>
          <w:sz w:val="24"/>
          <w:szCs w:val="24"/>
        </w:rPr>
        <w:t>1</w:t>
      </w:r>
      <w:r>
        <w:rPr>
          <w:rFonts w:ascii="GHEA Grapalat" w:hAnsi="GHEA Grapalat"/>
          <w:b/>
          <w:i w:val="0"/>
          <w:sz w:val="24"/>
          <w:szCs w:val="24"/>
        </w:rPr>
        <w:t>"</w:t>
      </w:r>
      <w:r>
        <w:rPr>
          <w:rFonts w:ascii="GHEA Grapalat" w:hAnsi="GHEA Grapalat"/>
          <w:i w:val="0"/>
          <w:sz w:val="24"/>
          <w:szCs w:val="24"/>
        </w:rPr>
        <w:t xml:space="preserve"> </w:t>
      </w:r>
    </w:p>
    <w:p w:rsidR="00CF0614" w:rsidRDefault="00CF0614" w:rsidP="00DE5FE3">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bookmarkStart w:id="0" w:name="_Hlk170899935"/>
      <w:r w:rsidR="00572464">
        <w:rPr>
          <w:rFonts w:ascii="GHEA Grapalat" w:hAnsi="GHEA Grapalat"/>
          <w:i w:val="0"/>
          <w:lang w:val="af-ZA"/>
        </w:rPr>
        <w:t>«</w:t>
      </w:r>
      <w:r w:rsidR="00572464" w:rsidRPr="00B40B08">
        <w:rPr>
          <w:rFonts w:ascii="GHEA Grapalat" w:hAnsi="GHEA Grapalat"/>
          <w:b/>
          <w:i w:val="0"/>
          <w:lang w:val="af-ZA"/>
        </w:rPr>
        <w:t xml:space="preserve"> </w:t>
      </w:r>
      <w:r w:rsidR="00572464">
        <w:rPr>
          <w:rFonts w:ascii="GHEA Grapalat" w:hAnsi="GHEA Grapalat"/>
          <w:b/>
          <w:i w:val="0"/>
          <w:lang w:val="af-ZA"/>
        </w:rPr>
        <w:t>ԴՓԿ-ԳՀԱՊՁԲ</w:t>
      </w:r>
      <w:r w:rsidR="00572464">
        <w:rPr>
          <w:rFonts w:ascii="GHEA Grapalat" w:hAnsi="GHEA Grapalat"/>
          <w:i w:val="0"/>
          <w:lang w:val="af-ZA"/>
        </w:rPr>
        <w:t xml:space="preserve"> 25/03»</w:t>
      </w:r>
      <w:bookmarkEnd w:id="0"/>
    </w:p>
    <w:p w:rsidR="00CF0614" w:rsidRDefault="00CF0614" w:rsidP="00DE5FE3">
      <w:pPr>
        <w:pStyle w:val="BodyTextIndent"/>
        <w:widowControl w:val="0"/>
        <w:spacing w:line="240" w:lineRule="auto"/>
        <w:rPr>
          <w:rFonts w:ascii="GHEA Grapalat" w:hAnsi="GHEA Grapalat"/>
          <w:i w:val="0"/>
          <w:sz w:val="24"/>
          <w:szCs w:val="24"/>
        </w:rPr>
      </w:pPr>
    </w:p>
    <w:p w:rsidR="00CF0614" w:rsidRDefault="00CF0614" w:rsidP="00DE5FE3">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 xml:space="preserve">Заказчик </w:t>
      </w:r>
      <w:r w:rsidR="00080311">
        <w:rPr>
          <w:rFonts w:ascii="GHEA Grapalat" w:hAnsi="GHEA Grapalat"/>
          <w:b/>
          <w:i w:val="0"/>
          <w:sz w:val="24"/>
          <w:szCs w:val="24"/>
        </w:rPr>
        <w:t>ГНКО “ЦЕНТР ЭКСПЕРТИЗЫ ЛЕКАРСТВ И МЕДИЦИНСКИХ ТЕХНОЛОГИЙ”</w:t>
      </w:r>
      <w:r>
        <w:rPr>
          <w:rFonts w:ascii="GHEA Grapalat" w:hAnsi="GHEA Grapalat"/>
          <w:i w:val="0"/>
          <w:sz w:val="24"/>
          <w:szCs w:val="24"/>
        </w:rPr>
        <w:t>, находящийся по адресу:</w:t>
      </w:r>
      <w:r>
        <w:t xml:space="preserve"> </w:t>
      </w:r>
      <w:r>
        <w:rPr>
          <w:rFonts w:ascii="GHEA Grapalat" w:hAnsi="GHEA Grapalat"/>
          <w:b/>
          <w:i w:val="0"/>
          <w:sz w:val="24"/>
          <w:szCs w:val="24"/>
        </w:rPr>
        <w:t>РА, гр.</w:t>
      </w:r>
      <w:r>
        <w:rPr>
          <w:rFonts w:ascii="GHEA Grapalat" w:hAnsi="GHEA Grapalat"/>
          <w:b/>
          <w:i w:val="0"/>
        </w:rPr>
        <w:t xml:space="preserve"> </w:t>
      </w:r>
      <w:r>
        <w:rPr>
          <w:rFonts w:ascii="GHEA Grapalat" w:hAnsi="GHEA Grapalat"/>
          <w:b/>
          <w:i w:val="0"/>
          <w:sz w:val="24"/>
          <w:szCs w:val="24"/>
        </w:rPr>
        <w:t>Ереван</w:t>
      </w:r>
      <w:r>
        <w:rPr>
          <w:rFonts w:ascii="GHEA Grapalat" w:hAnsi="GHEA Grapalat"/>
          <w:b/>
          <w:i w:val="0"/>
        </w:rPr>
        <w:t xml:space="preserve">, </w:t>
      </w:r>
      <w:proofErr w:type="spellStart"/>
      <w:r>
        <w:rPr>
          <w:rFonts w:ascii="GHEA Grapalat" w:hAnsi="GHEA Grapalat"/>
          <w:b/>
          <w:i w:val="0"/>
          <w:sz w:val="24"/>
          <w:szCs w:val="24"/>
        </w:rPr>
        <w:t>пр</w:t>
      </w:r>
      <w:proofErr w:type="gramStart"/>
      <w:r>
        <w:rPr>
          <w:rFonts w:ascii="GHEA Grapalat" w:hAnsi="GHEA Grapalat"/>
          <w:b/>
          <w:i w:val="0"/>
          <w:sz w:val="24"/>
          <w:szCs w:val="24"/>
        </w:rPr>
        <w:t>.К</w:t>
      </w:r>
      <w:proofErr w:type="gramEnd"/>
      <w:r>
        <w:rPr>
          <w:rFonts w:ascii="GHEA Grapalat" w:hAnsi="GHEA Grapalat"/>
          <w:b/>
          <w:i w:val="0"/>
          <w:sz w:val="24"/>
          <w:szCs w:val="24"/>
        </w:rPr>
        <w:t>омитаса</w:t>
      </w:r>
      <w:proofErr w:type="spellEnd"/>
      <w:r>
        <w:rPr>
          <w:rFonts w:ascii="GHEA Grapalat" w:hAnsi="GHEA Grapalat"/>
          <w:b/>
          <w:i w:val="0"/>
          <w:sz w:val="24"/>
          <w:szCs w:val="24"/>
        </w:rPr>
        <w:t>, дом 49/5</w:t>
      </w:r>
      <w:r>
        <w:rPr>
          <w:rFonts w:ascii="GHEA Grapalat" w:hAnsi="GHEA Grapalat"/>
          <w:i w:val="0"/>
          <w:sz w:val="24"/>
          <w:szCs w:val="24"/>
        </w:rPr>
        <w:t xml:space="preserve"> объявляет </w:t>
      </w:r>
      <w:r w:rsidR="00541E27">
        <w:rPr>
          <w:rFonts w:ascii="GHEA Grapalat" w:hAnsi="GHEA Grapalat"/>
          <w:i w:val="0"/>
          <w:sz w:val="24"/>
          <w:szCs w:val="24"/>
        </w:rPr>
        <w:t>ЗАПРОСА КОТИРОВОК</w:t>
      </w:r>
      <w:r>
        <w:rPr>
          <w:rFonts w:ascii="GHEA Grapalat" w:hAnsi="GHEA Grapalat"/>
          <w:i w:val="0"/>
          <w:sz w:val="24"/>
          <w:szCs w:val="24"/>
        </w:rPr>
        <w:t xml:space="preserve">, который проводится одним этапом, посредством системы электронных закупок </w:t>
      </w:r>
      <w:proofErr w:type="spellStart"/>
      <w:r>
        <w:rPr>
          <w:rFonts w:ascii="GHEA Grapalat" w:hAnsi="GHEA Grapalat"/>
          <w:i w:val="0"/>
          <w:sz w:val="24"/>
          <w:szCs w:val="24"/>
        </w:rPr>
        <w:t>Armeps</w:t>
      </w:r>
      <w:proofErr w:type="spellEnd"/>
      <w:r>
        <w:rPr>
          <w:rFonts w:ascii="GHEA Grapalat" w:hAnsi="GHEA Grapalat"/>
          <w:i w:val="0"/>
          <w:sz w:val="24"/>
          <w:szCs w:val="24"/>
        </w:rPr>
        <w:t xml:space="preserve"> (</w:t>
      </w:r>
      <w:hyperlink r:id="rId9" w:history="1">
        <w:r>
          <w:rPr>
            <w:rStyle w:val="Hyperlink"/>
            <w:rFonts w:ascii="GHEA Grapalat" w:hAnsi="GHEA Grapalat"/>
            <w:i w:val="0"/>
            <w:sz w:val="24"/>
            <w:szCs w:val="24"/>
          </w:rPr>
          <w:t>www.armeps.am</w:t>
        </w:r>
      </w:hyperlink>
      <w:r>
        <w:rPr>
          <w:rFonts w:ascii="GHEA Grapalat" w:hAnsi="GHEA Grapalat"/>
          <w:i w:val="0"/>
          <w:sz w:val="24"/>
          <w:szCs w:val="24"/>
        </w:rPr>
        <w:t>).</w:t>
      </w:r>
    </w:p>
    <w:p w:rsidR="00541E27" w:rsidRDefault="00CF0614" w:rsidP="00DE5FE3">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 </w:t>
      </w:r>
      <w:r w:rsidR="00541E27">
        <w:rPr>
          <w:rFonts w:ascii="GHEA Grapalat" w:hAnsi="GHEA Grapalat"/>
          <w:i w:val="0"/>
          <w:sz w:val="24"/>
          <w:szCs w:val="24"/>
        </w:rPr>
        <w:t>Участнику, отобранному по итогам настоящей процедуры, в</w:t>
      </w:r>
      <w:r w:rsidR="00541E27">
        <w:rPr>
          <w:rFonts w:ascii="Courier New" w:hAnsi="Courier New" w:cs="Courier New"/>
          <w:i w:val="0"/>
          <w:sz w:val="24"/>
          <w:szCs w:val="24"/>
          <w:lang w:val="en-US"/>
        </w:rPr>
        <w:t> </w:t>
      </w:r>
      <w:r w:rsidR="00541E27">
        <w:rPr>
          <w:rFonts w:ascii="GHEA Grapalat" w:hAnsi="GHEA Grapalat"/>
          <w:i w:val="0"/>
          <w:spacing w:val="6"/>
          <w:sz w:val="24"/>
          <w:szCs w:val="24"/>
        </w:rPr>
        <w:t>установленном</w:t>
      </w:r>
      <w:r w:rsidR="00541E27">
        <w:rPr>
          <w:rFonts w:ascii="Courier New" w:hAnsi="Courier New" w:cs="Courier New"/>
          <w:i w:val="0"/>
          <w:spacing w:val="6"/>
          <w:sz w:val="24"/>
          <w:szCs w:val="24"/>
          <w:lang w:val="en-US"/>
        </w:rPr>
        <w:t> </w:t>
      </w:r>
      <w:r w:rsidR="00541E27">
        <w:rPr>
          <w:rFonts w:ascii="GHEA Grapalat" w:hAnsi="GHEA Grapalat"/>
          <w:i w:val="0"/>
          <w:spacing w:val="6"/>
          <w:sz w:val="24"/>
          <w:szCs w:val="24"/>
        </w:rPr>
        <w:t xml:space="preserve">порядке будет предложено заключить договор на поставку </w:t>
      </w:r>
    </w:p>
    <w:p w:rsidR="00541E27" w:rsidRDefault="00572464" w:rsidP="00DE5FE3">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rPr>
        <w:t>Бумага А</w:t>
      </w:r>
      <w:proofErr w:type="gramStart"/>
      <w:r>
        <w:rPr>
          <w:rFonts w:ascii="GHEA Grapalat" w:hAnsi="GHEA Grapalat"/>
          <w:i w:val="0"/>
          <w:sz w:val="24"/>
          <w:szCs w:val="24"/>
        </w:rPr>
        <w:t>4</w:t>
      </w:r>
      <w:proofErr w:type="gramEnd"/>
      <w:r w:rsidR="00541E27">
        <w:rPr>
          <w:rFonts w:ascii="GHEA Grapalat" w:hAnsi="GHEA Grapalat"/>
          <w:i w:val="0"/>
          <w:sz w:val="24"/>
          <w:szCs w:val="24"/>
        </w:rPr>
        <w:t xml:space="preserve"> (далее — договор).</w:t>
      </w:r>
    </w:p>
    <w:p w:rsidR="00357D48" w:rsidRPr="009044F1" w:rsidRDefault="00541E27"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 </w:t>
      </w:r>
      <w:r w:rsidR="00A20B69"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00A20B69" w:rsidRPr="009044F1">
        <w:rPr>
          <w:rFonts w:ascii="GHEA Grapalat" w:hAnsi="GHEA Grapalat"/>
          <w:i w:val="0"/>
          <w:sz w:val="24"/>
          <w:szCs w:val="24"/>
        </w:rPr>
        <w:t>.</w:t>
      </w:r>
    </w:p>
    <w:p w:rsidR="00357D48" w:rsidRPr="003F762C" w:rsidRDefault="00052084" w:rsidP="00DE5FE3">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DE5FE3">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87BAA" w:rsidRDefault="00677658"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 xml:space="preserve">необходимо подать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hyperlink r:id="rId10">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287BAA">
        <w:rPr>
          <w:rFonts w:ascii="GHEA Grapalat" w:hAnsi="GHEA Grapalat"/>
          <w:b/>
          <w:i w:val="0"/>
          <w:sz w:val="24"/>
          <w:szCs w:val="24"/>
        </w:rPr>
        <w:t>до</w:t>
      </w:r>
      <w:r w:rsidR="00287BAA">
        <w:rPr>
          <w:rFonts w:ascii="GHEA Grapalat" w:hAnsi="GHEA Grapalat"/>
          <w:i w:val="0"/>
          <w:sz w:val="24"/>
          <w:szCs w:val="24"/>
        </w:rPr>
        <w:t xml:space="preserve"> </w:t>
      </w:r>
      <w:r w:rsidR="00FD3F0A">
        <w:rPr>
          <w:rFonts w:ascii="GHEA Grapalat" w:hAnsi="GHEA Grapalat"/>
          <w:b/>
          <w:i w:val="0"/>
          <w:sz w:val="24"/>
          <w:szCs w:val="24"/>
        </w:rPr>
        <w:t>1</w:t>
      </w:r>
      <w:r w:rsidR="00572464" w:rsidRPr="00572464">
        <w:rPr>
          <w:rFonts w:ascii="GHEA Grapalat" w:hAnsi="GHEA Grapalat"/>
          <w:b/>
          <w:i w:val="0"/>
          <w:sz w:val="24"/>
          <w:szCs w:val="24"/>
        </w:rPr>
        <w:t>1</w:t>
      </w:r>
      <w:r w:rsidR="00FD3F0A">
        <w:rPr>
          <w:rFonts w:ascii="GHEA Grapalat" w:hAnsi="GHEA Grapalat"/>
          <w:b/>
          <w:i w:val="0"/>
          <w:sz w:val="24"/>
          <w:szCs w:val="24"/>
        </w:rPr>
        <w:t>:00</w:t>
      </w:r>
      <w:r w:rsidR="00287BAA">
        <w:rPr>
          <w:rFonts w:ascii="GHEA Grapalat" w:hAnsi="GHEA Grapalat"/>
          <w:b/>
          <w:i w:val="0"/>
          <w:sz w:val="24"/>
          <w:szCs w:val="24"/>
        </w:rPr>
        <w:t xml:space="preserve"> часов 7</w:t>
      </w:r>
      <w:r w:rsidR="00F44F51">
        <w:rPr>
          <w:rFonts w:ascii="GHEA Grapalat" w:hAnsi="GHEA Grapalat"/>
          <w:b/>
          <w:i w:val="0"/>
          <w:sz w:val="24"/>
          <w:szCs w:val="24"/>
        </w:rPr>
        <w:t>-</w:t>
      </w:r>
      <w:r w:rsidR="00287BAA">
        <w:rPr>
          <w:rFonts w:ascii="GHEA Grapalat" w:hAnsi="GHEA Grapalat"/>
          <w:b/>
          <w:i w:val="0"/>
          <w:sz w:val="24"/>
          <w:szCs w:val="24"/>
        </w:rPr>
        <w:t xml:space="preserve">го дня </w:t>
      </w:r>
      <w:proofErr w:type="gramStart"/>
      <w:r w:rsidR="00287BAA">
        <w:rPr>
          <w:rFonts w:ascii="GHEA Grapalat" w:hAnsi="GHEA Grapalat"/>
          <w:i w:val="0"/>
          <w:sz w:val="24"/>
          <w:szCs w:val="24"/>
        </w:rPr>
        <w:t>с даты опубликования</w:t>
      </w:r>
      <w:proofErr w:type="gramEnd"/>
      <w:r w:rsidR="00287BAA">
        <w:rPr>
          <w:rFonts w:ascii="GHEA Grapalat" w:hAnsi="GHEA Grapalat"/>
          <w:i w:val="0"/>
          <w:sz w:val="24"/>
          <w:szCs w:val="24"/>
        </w:rPr>
        <w:t xml:space="preserve"> настоящего объявления.</w:t>
      </w:r>
    </w:p>
    <w:p w:rsidR="00357D48" w:rsidRPr="001B32D9" w:rsidRDefault="00287BAA"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 </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rsidR="004E2FC6" w:rsidRPr="001B32D9" w:rsidRDefault="0060526C"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w:t>
      </w:r>
      <w:proofErr w:type="spellStart"/>
      <w:r w:rsidRPr="009044F1">
        <w:rPr>
          <w:rFonts w:ascii="GHEA Grapalat" w:hAnsi="GHEA Grapalat"/>
          <w:i w:val="0"/>
          <w:sz w:val="24"/>
          <w:szCs w:val="24"/>
        </w:rPr>
        <w:t>Armeps</w:t>
      </w:r>
      <w:proofErr w:type="spellEnd"/>
      <w:r w:rsidRPr="009044F1">
        <w:rPr>
          <w:rFonts w:ascii="GHEA Grapalat" w:hAnsi="GHEA Grapalat"/>
          <w:i w:val="0"/>
          <w:sz w:val="24"/>
          <w:szCs w:val="24"/>
        </w:rPr>
        <w:t xml:space="preserve">, </w:t>
      </w:r>
      <w:r w:rsidR="00287BAA">
        <w:rPr>
          <w:rFonts w:ascii="GHEA Grapalat" w:hAnsi="GHEA Grapalat"/>
        </w:rPr>
        <w:t xml:space="preserve">в </w:t>
      </w:r>
      <w:r w:rsidR="00FD3F0A">
        <w:rPr>
          <w:rFonts w:ascii="GHEA Grapalat" w:hAnsi="GHEA Grapalat"/>
          <w:b/>
          <w:i w:val="0"/>
          <w:sz w:val="24"/>
          <w:szCs w:val="24"/>
        </w:rPr>
        <w:t>1</w:t>
      </w:r>
      <w:r w:rsidR="00572464" w:rsidRPr="00572464">
        <w:rPr>
          <w:rFonts w:ascii="GHEA Grapalat" w:hAnsi="GHEA Grapalat"/>
          <w:b/>
          <w:i w:val="0"/>
          <w:sz w:val="24"/>
          <w:szCs w:val="24"/>
        </w:rPr>
        <w:t>1</w:t>
      </w:r>
      <w:r w:rsidR="00FD3F0A">
        <w:rPr>
          <w:rFonts w:ascii="GHEA Grapalat" w:hAnsi="GHEA Grapalat"/>
          <w:b/>
          <w:i w:val="0"/>
          <w:sz w:val="24"/>
          <w:szCs w:val="24"/>
        </w:rPr>
        <w:t>:00</w:t>
      </w:r>
      <w:r w:rsidR="00287BAA" w:rsidRPr="00287BAA">
        <w:rPr>
          <w:rFonts w:ascii="GHEA Grapalat" w:hAnsi="GHEA Grapalat"/>
          <w:b/>
          <w:i w:val="0"/>
          <w:sz w:val="24"/>
          <w:szCs w:val="24"/>
        </w:rPr>
        <w:t xml:space="preserve"> часов </w:t>
      </w:r>
      <w:r w:rsidR="00287BAA">
        <w:rPr>
          <w:rFonts w:ascii="GHEA Grapalat" w:hAnsi="GHEA Grapalat"/>
          <w:b/>
          <w:i w:val="0"/>
          <w:sz w:val="24"/>
          <w:szCs w:val="24"/>
        </w:rPr>
        <w:t>7</w:t>
      </w:r>
      <w:r w:rsidR="00F44F51">
        <w:rPr>
          <w:rFonts w:ascii="GHEA Grapalat" w:hAnsi="GHEA Grapalat"/>
          <w:b/>
          <w:i w:val="0"/>
          <w:sz w:val="24"/>
          <w:szCs w:val="24"/>
        </w:rPr>
        <w:t>-</w:t>
      </w:r>
      <w:r w:rsidR="00287BAA" w:rsidRPr="00287BAA">
        <w:rPr>
          <w:rFonts w:ascii="GHEA Grapalat" w:hAnsi="GHEA Grapalat"/>
          <w:b/>
          <w:i w:val="0"/>
          <w:sz w:val="24"/>
          <w:szCs w:val="24"/>
        </w:rPr>
        <w:t xml:space="preserve">го </w:t>
      </w:r>
      <w:r w:rsidR="00287BAA">
        <w:rPr>
          <w:rFonts w:ascii="GHEA Grapalat" w:hAnsi="GHEA Grapalat"/>
        </w:rPr>
        <w:t xml:space="preserve"> </w:t>
      </w:r>
      <w:r w:rsidR="005D4B1C">
        <w:rPr>
          <w:rFonts w:ascii="GHEA Grapalat" w:hAnsi="GHEA Grapalat"/>
          <w:b/>
          <w:i w:val="0"/>
          <w:sz w:val="24"/>
          <w:szCs w:val="24"/>
        </w:rPr>
        <w:t>дня</w:t>
      </w:r>
      <w:r w:rsidRPr="009044F1">
        <w:rPr>
          <w:rFonts w:ascii="GHEA Grapalat" w:hAnsi="GHEA Grapalat"/>
          <w:i w:val="0"/>
          <w:sz w:val="24"/>
          <w:szCs w:val="24"/>
        </w:rPr>
        <w:t xml:space="preserve"> со дня опубл</w:t>
      </w:r>
      <w:r w:rsidR="001B32D9">
        <w:rPr>
          <w:rFonts w:ascii="GHEA Grapalat" w:hAnsi="GHEA Grapalat"/>
          <w:i w:val="0"/>
          <w:sz w:val="24"/>
          <w:szCs w:val="24"/>
        </w:rPr>
        <w:t>икования настоящего объявления.</w:t>
      </w:r>
    </w:p>
    <w:p w:rsidR="00BE1C5E" w:rsidRPr="003A1EBB" w:rsidRDefault="00754697" w:rsidP="00DE5FE3">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651D27" w:rsidRPr="004A6126" w:rsidRDefault="00651D27" w:rsidP="00DE5FE3">
      <w:pPr>
        <w:pStyle w:val="BodyTextIndent"/>
        <w:widowControl w:val="0"/>
        <w:spacing w:line="240" w:lineRule="auto"/>
        <w:ind w:firstLine="0"/>
        <w:rPr>
          <w:rFonts w:ascii="GHEA Grapalat" w:hAnsi="GHEA Grapalat"/>
          <w:i w:val="0"/>
        </w:rPr>
      </w:pPr>
      <w:r w:rsidRPr="00195143">
        <w:rPr>
          <w:rFonts w:ascii="GHEA Grapalat" w:hAnsi="GHEA Grapalat"/>
          <w:b/>
          <w:i w:val="0"/>
        </w:rPr>
        <w:t>Марине Петросян</w:t>
      </w:r>
      <w:r w:rsidRPr="004A6126">
        <w:rPr>
          <w:rFonts w:ascii="GHEA Grapalat" w:hAnsi="GHEA Grapalat"/>
          <w:i w:val="0"/>
        </w:rPr>
        <w:t xml:space="preserve"> </w:t>
      </w:r>
    </w:p>
    <w:p w:rsidR="00651D27" w:rsidRPr="00195143" w:rsidRDefault="00651D27" w:rsidP="00DE5FE3">
      <w:pPr>
        <w:pStyle w:val="BodyTextIndent"/>
        <w:widowControl w:val="0"/>
        <w:spacing w:line="240" w:lineRule="auto"/>
        <w:ind w:firstLine="0"/>
        <w:rPr>
          <w:rFonts w:ascii="GHEA Grapalat" w:hAnsi="GHEA Grapalat"/>
          <w:b/>
          <w:i w:val="0"/>
        </w:rPr>
      </w:pPr>
      <w:r w:rsidRPr="004A6126">
        <w:rPr>
          <w:rFonts w:ascii="GHEA Grapalat" w:hAnsi="GHEA Grapalat"/>
          <w:b/>
          <w:i w:val="0"/>
        </w:rPr>
        <w:t xml:space="preserve">Телефон: </w:t>
      </w:r>
      <w:r w:rsidRPr="004A6126">
        <w:rPr>
          <w:rFonts w:ascii="GHEA Grapalat" w:hAnsi="GHEA Grapalat"/>
          <w:i w:val="0"/>
        </w:rPr>
        <w:t>+374</w:t>
      </w:r>
      <w:r w:rsidRPr="00195143">
        <w:rPr>
          <w:rFonts w:ascii="GHEA Grapalat" w:hAnsi="GHEA Grapalat"/>
          <w:i w:val="0"/>
        </w:rPr>
        <w:t>9605570</w:t>
      </w:r>
    </w:p>
    <w:p w:rsidR="00651D27" w:rsidRPr="00195143" w:rsidRDefault="00651D27" w:rsidP="00DE5FE3">
      <w:pPr>
        <w:pStyle w:val="BodyTextIndent"/>
        <w:widowControl w:val="0"/>
        <w:spacing w:line="240" w:lineRule="auto"/>
        <w:ind w:firstLine="0"/>
        <w:jc w:val="left"/>
        <w:rPr>
          <w:rFonts w:ascii="GHEA Grapalat" w:hAnsi="GHEA Grapalat"/>
          <w:b/>
          <w:i w:val="0"/>
          <w:u w:val="single"/>
        </w:rPr>
      </w:pPr>
      <w:r w:rsidRPr="004A6126">
        <w:rPr>
          <w:rFonts w:ascii="GHEA Grapalat" w:hAnsi="GHEA Grapalat"/>
          <w:b/>
          <w:i w:val="0"/>
        </w:rPr>
        <w:t xml:space="preserve">Электронная почта: </w:t>
      </w:r>
      <w:proofErr w:type="spellStart"/>
      <w:r>
        <w:rPr>
          <w:rFonts w:ascii="GHEA Grapalat" w:hAnsi="GHEA Grapalat"/>
          <w:i w:val="0"/>
          <w:lang w:val="en-US"/>
        </w:rPr>
        <w:t>petmar</w:t>
      </w:r>
      <w:proofErr w:type="spellEnd"/>
      <w:r w:rsidRPr="00195143">
        <w:rPr>
          <w:rFonts w:ascii="GHEA Grapalat" w:hAnsi="GHEA Grapalat"/>
          <w:i w:val="0"/>
        </w:rPr>
        <w:t>.</w:t>
      </w:r>
      <w:proofErr w:type="spellStart"/>
      <w:r>
        <w:rPr>
          <w:rFonts w:ascii="GHEA Grapalat" w:hAnsi="GHEA Grapalat"/>
          <w:i w:val="0"/>
          <w:lang w:val="en-US"/>
        </w:rPr>
        <w:t>gnumner</w:t>
      </w:r>
      <w:proofErr w:type="spellEnd"/>
      <w:r w:rsidRPr="00195143">
        <w:rPr>
          <w:rFonts w:ascii="GHEA Grapalat" w:hAnsi="GHEA Grapalat"/>
          <w:i w:val="0"/>
        </w:rPr>
        <w:t>@</w:t>
      </w:r>
      <w:r>
        <w:rPr>
          <w:rFonts w:ascii="GHEA Grapalat" w:hAnsi="GHEA Grapalat"/>
          <w:i w:val="0"/>
          <w:lang w:val="en-US"/>
        </w:rPr>
        <w:t>mail</w:t>
      </w:r>
      <w:r w:rsidRPr="00195143">
        <w:rPr>
          <w:rFonts w:ascii="GHEA Grapalat" w:hAnsi="GHEA Grapalat"/>
          <w:i w:val="0"/>
        </w:rPr>
        <w:t>.</w:t>
      </w:r>
      <w:proofErr w:type="spellStart"/>
      <w:r>
        <w:rPr>
          <w:rFonts w:ascii="GHEA Grapalat" w:hAnsi="GHEA Grapalat"/>
          <w:i w:val="0"/>
          <w:lang w:val="en-US"/>
        </w:rPr>
        <w:t>ru</w:t>
      </w:r>
      <w:proofErr w:type="spellEnd"/>
    </w:p>
    <w:p w:rsidR="00F44F51" w:rsidRDefault="00F44F51" w:rsidP="00DA4B0B">
      <w:pPr>
        <w:pStyle w:val="BodyTextIndent"/>
        <w:widowControl w:val="0"/>
        <w:spacing w:line="240" w:lineRule="auto"/>
        <w:ind w:firstLine="0"/>
        <w:rPr>
          <w:rFonts w:ascii="GHEA Grapalat" w:hAnsi="GHEA Grapalat" w:cs="Sylfaen"/>
          <w:b/>
        </w:rPr>
      </w:pPr>
      <w:r>
        <w:rPr>
          <w:rFonts w:ascii="GHEA Grapalat" w:hAnsi="GHEA Grapalat"/>
          <w:b/>
          <w:i w:val="0"/>
          <w:sz w:val="24"/>
          <w:szCs w:val="24"/>
        </w:rPr>
        <w:t xml:space="preserve">Заказчик: </w:t>
      </w:r>
      <w:r w:rsidR="00DA4B0B">
        <w:rPr>
          <w:rFonts w:ascii="GHEA Grapalat" w:hAnsi="GHEA Grapalat"/>
          <w:b/>
          <w:i w:val="0"/>
          <w:sz w:val="24"/>
          <w:szCs w:val="24"/>
        </w:rPr>
        <w:t>ГНКО “ЦЕНТР ЭКСПЕРТИЗЫ ЛЕКАРСТВ И МЕДИЦИНСКИХ ТЕХНОЛОГИЙ”</w:t>
      </w:r>
    </w:p>
    <w:p w:rsidR="00096865" w:rsidRPr="009044F1" w:rsidRDefault="00096865" w:rsidP="00DE5FE3">
      <w:pPr>
        <w:pStyle w:val="BodyText"/>
        <w:widowControl w:val="0"/>
        <w:spacing w:after="0"/>
        <w:ind w:firstLine="567"/>
        <w:jc w:val="right"/>
        <w:rPr>
          <w:rFonts w:ascii="GHEA Grapalat" w:hAnsi="GHEA Grapalat" w:cs="Sylfaen"/>
          <w:i/>
        </w:rPr>
      </w:pPr>
      <w:r w:rsidRPr="009044F1">
        <w:rPr>
          <w:rFonts w:ascii="GHEA Grapalat" w:hAnsi="GHEA Grapalat"/>
          <w:i/>
        </w:rPr>
        <w:t>Утверждено</w:t>
      </w:r>
    </w:p>
    <w:p w:rsidR="0047676B" w:rsidRDefault="005D7731" w:rsidP="00DE5FE3">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541E27">
        <w:rPr>
          <w:rFonts w:ascii="GHEA Grapalat" w:hAnsi="GHEA Grapalat"/>
        </w:rPr>
        <w:t>ЗАПРОСА КОТИРОВОК</w:t>
      </w:r>
      <w:r w:rsidR="001B32D9" w:rsidRPr="001B32D9">
        <w:rPr>
          <w:rFonts w:ascii="GHEA Grapalat" w:hAnsi="GHEA Grapalat" w:cs="Sylfaen"/>
          <w:i/>
        </w:rPr>
        <w:br/>
      </w:r>
      <w:r w:rsidR="0047676B">
        <w:rPr>
          <w:rFonts w:ascii="GHEA Grapalat" w:hAnsi="GHEA Grapalat"/>
          <w:i/>
        </w:rPr>
        <w:lastRenderedPageBreak/>
        <w:t xml:space="preserve">под кодом </w:t>
      </w:r>
      <w:r w:rsidR="00572464">
        <w:rPr>
          <w:rFonts w:ascii="GHEA Grapalat" w:hAnsi="GHEA Grapalat"/>
          <w:b/>
          <w:i/>
        </w:rPr>
        <w:t>“ԴՓԿ-ԳՀԱՊՁԲ 25/03»</w:t>
      </w:r>
      <w:r w:rsidR="0047676B">
        <w:rPr>
          <w:rFonts w:ascii="GHEA Grapalat" w:hAnsi="GHEA Grapalat" w:cs="Times Armenian"/>
          <w:i/>
        </w:rPr>
        <w:br/>
      </w:r>
      <w:r w:rsidR="00D576EF">
        <w:rPr>
          <w:rFonts w:ascii="GHEA Grapalat" w:hAnsi="GHEA Grapalat"/>
          <w:b/>
          <w:i/>
        </w:rPr>
        <w:t xml:space="preserve">№ </w:t>
      </w:r>
      <w:r w:rsidR="00572464" w:rsidRPr="00572464">
        <w:rPr>
          <w:rFonts w:ascii="GHEA Grapalat" w:hAnsi="GHEA Grapalat"/>
          <w:b/>
          <w:i/>
        </w:rPr>
        <w:t>1</w:t>
      </w:r>
      <w:r w:rsidR="00D576EF">
        <w:rPr>
          <w:rFonts w:ascii="GHEA Grapalat" w:hAnsi="GHEA Grapalat"/>
          <w:b/>
          <w:i/>
        </w:rPr>
        <w:t xml:space="preserve"> от </w:t>
      </w:r>
      <w:r w:rsidR="00F3452E" w:rsidRPr="00F3452E">
        <w:rPr>
          <w:rFonts w:ascii="GHEA Grapalat" w:hAnsi="GHEA Grapalat"/>
          <w:b/>
          <w:i/>
        </w:rPr>
        <w:t>2</w:t>
      </w:r>
      <w:r w:rsidR="00572464" w:rsidRPr="00572464">
        <w:rPr>
          <w:rFonts w:ascii="GHEA Grapalat" w:hAnsi="GHEA Grapalat"/>
          <w:b/>
          <w:i/>
        </w:rPr>
        <w:t>8</w:t>
      </w:r>
      <w:r w:rsidR="0047676B">
        <w:rPr>
          <w:rFonts w:ascii="GHEA Grapalat" w:hAnsi="GHEA Grapalat"/>
          <w:b/>
          <w:i/>
        </w:rPr>
        <w:t xml:space="preserve">-ого </w:t>
      </w:r>
      <w:proofErr w:type="spellStart"/>
      <w:r w:rsidR="00572464" w:rsidRPr="00572464">
        <w:rPr>
          <w:rFonts w:ascii="GHEA Grapalat" w:hAnsi="GHEA Grapalat"/>
          <w:b/>
          <w:i/>
        </w:rPr>
        <w:t>февралья</w:t>
      </w:r>
      <w:proofErr w:type="spellEnd"/>
      <w:r w:rsidR="00572464" w:rsidRPr="00572464">
        <w:rPr>
          <w:rFonts w:ascii="GHEA Grapalat" w:hAnsi="GHEA Grapalat"/>
          <w:b/>
          <w:i/>
        </w:rPr>
        <w:t xml:space="preserve"> 2025</w:t>
      </w:r>
      <w:r w:rsidR="0047676B">
        <w:rPr>
          <w:rFonts w:ascii="GHEA Grapalat" w:hAnsi="GHEA Grapalat"/>
          <w:b/>
          <w:i/>
        </w:rPr>
        <w:t>г</w:t>
      </w:r>
      <w:r w:rsidR="0047676B">
        <w:rPr>
          <w:rFonts w:ascii="GHEA Grapalat" w:hAnsi="GHEA Grapalat"/>
          <w:i/>
        </w:rPr>
        <w:t>.</w:t>
      </w:r>
    </w:p>
    <w:p w:rsidR="00096865" w:rsidRPr="009044F1" w:rsidRDefault="00096865" w:rsidP="00DE5FE3">
      <w:pPr>
        <w:pStyle w:val="BodyText"/>
        <w:widowControl w:val="0"/>
        <w:spacing w:after="0"/>
        <w:ind w:firstLine="567"/>
        <w:jc w:val="right"/>
        <w:rPr>
          <w:rFonts w:ascii="GHEA Grapalat" w:hAnsi="GHEA Grapalat"/>
          <w:i/>
        </w:rPr>
      </w:pPr>
    </w:p>
    <w:p w:rsidR="00096865" w:rsidRPr="009044F1" w:rsidRDefault="00096865" w:rsidP="00DE5FE3">
      <w:pPr>
        <w:pStyle w:val="BodyText"/>
        <w:widowControl w:val="0"/>
        <w:spacing w:after="0"/>
        <w:ind w:right="-7" w:firstLine="567"/>
        <w:jc w:val="center"/>
        <w:rPr>
          <w:rFonts w:ascii="GHEA Grapalat" w:hAnsi="GHEA Grapalat"/>
        </w:rPr>
      </w:pPr>
    </w:p>
    <w:p w:rsidR="00096865" w:rsidRPr="003A1EBB" w:rsidRDefault="00096865" w:rsidP="00DE5FE3">
      <w:pPr>
        <w:pStyle w:val="BodyText"/>
        <w:widowControl w:val="0"/>
        <w:spacing w:after="0"/>
        <w:ind w:right="-7" w:firstLine="567"/>
        <w:jc w:val="center"/>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D576EF" w:rsidRDefault="00D576EF" w:rsidP="00DE5FE3">
      <w:pPr>
        <w:pStyle w:val="BodyText"/>
        <w:widowControl w:val="0"/>
        <w:spacing w:after="0"/>
        <w:ind w:right="-7" w:firstLine="567"/>
        <w:jc w:val="center"/>
        <w:rPr>
          <w:rFonts w:ascii="GHEA Grapalat" w:hAnsi="GHEA Grapalat"/>
          <w:b/>
        </w:rPr>
      </w:pPr>
      <w:r>
        <w:rPr>
          <w:rFonts w:ascii="GHEA Grapalat" w:hAnsi="GHEA Grapalat"/>
          <w:b/>
          <w:i/>
        </w:rPr>
        <w:t>"</w:t>
      </w:r>
      <w:r w:rsidR="00080311">
        <w:rPr>
          <w:rFonts w:ascii="GHEA Grapalat" w:hAnsi="GHEA Grapalat"/>
          <w:b/>
        </w:rPr>
        <w:t>ГНКО “ЦЕНТР ЭКСПЕРТИЗЫ ЛЕКАРСТВ И МЕДИЦИНСКИХ ТЕХНОЛОГИЙ”</w:t>
      </w:r>
      <w:r>
        <w:rPr>
          <w:rFonts w:ascii="GHEA Grapalat" w:hAnsi="GHEA Grapalat"/>
          <w:b/>
          <w:i/>
        </w:rPr>
        <w:t>"</w:t>
      </w:r>
    </w:p>
    <w:p w:rsidR="00D576EF" w:rsidRDefault="00D576EF" w:rsidP="00DE5FE3">
      <w:pPr>
        <w:pStyle w:val="BodyText"/>
        <w:widowControl w:val="0"/>
        <w:spacing w:after="0"/>
        <w:ind w:right="-7" w:firstLine="567"/>
        <w:jc w:val="center"/>
        <w:rPr>
          <w:rFonts w:ascii="GHEA Grapalat" w:hAnsi="GHEA Grapalat"/>
        </w:rPr>
      </w:pPr>
    </w:p>
    <w:p w:rsidR="00096865" w:rsidRPr="002156AB" w:rsidRDefault="00096865" w:rsidP="00DE5FE3">
      <w:pPr>
        <w:pStyle w:val="BodyText"/>
        <w:widowControl w:val="0"/>
        <w:spacing w:after="0"/>
        <w:ind w:right="-7"/>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0763E5" w:rsidRPr="003A1EBB" w:rsidRDefault="000763E5" w:rsidP="00DE5FE3">
      <w:pPr>
        <w:pStyle w:val="BodyText"/>
        <w:widowControl w:val="0"/>
        <w:spacing w:after="0"/>
        <w:ind w:right="-7" w:firstLine="567"/>
        <w:jc w:val="center"/>
        <w:rPr>
          <w:rFonts w:ascii="GHEA Grapalat" w:hAnsi="GHEA Grapalat"/>
        </w:rPr>
      </w:pPr>
    </w:p>
    <w:p w:rsidR="00096865" w:rsidRPr="009044F1" w:rsidRDefault="000763E5" w:rsidP="00DE5FE3">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DE5FE3">
      <w:pPr>
        <w:pStyle w:val="BodyText"/>
        <w:widowControl w:val="0"/>
        <w:spacing w:after="0"/>
        <w:ind w:right="-7" w:firstLine="567"/>
        <w:jc w:val="center"/>
        <w:rPr>
          <w:rFonts w:ascii="GHEA Grapalat" w:hAnsi="GHEA Grapalat" w:cs="Sylfaen"/>
        </w:rPr>
      </w:pPr>
    </w:p>
    <w:p w:rsidR="00096865" w:rsidRPr="009044F1" w:rsidRDefault="00096865" w:rsidP="00DE5FE3">
      <w:pPr>
        <w:pStyle w:val="BodyText"/>
        <w:widowControl w:val="0"/>
        <w:spacing w:after="0"/>
        <w:ind w:right="-7" w:firstLine="567"/>
        <w:jc w:val="center"/>
        <w:rPr>
          <w:rFonts w:ascii="GHEA Grapalat" w:hAnsi="GHEA Grapalat" w:cs="Sylfaen"/>
        </w:rPr>
      </w:pPr>
    </w:p>
    <w:p w:rsidR="00D576EF" w:rsidRDefault="002B32D6" w:rsidP="00DE5FE3">
      <w:pPr>
        <w:pStyle w:val="BodyText"/>
        <w:widowControl w:val="0"/>
        <w:spacing w:after="0"/>
        <w:ind w:right="-7"/>
        <w:jc w:val="center"/>
        <w:rPr>
          <w:rFonts w:ascii="GHEA Grapalat" w:hAnsi="GHEA Grapalat"/>
        </w:rPr>
      </w:pPr>
      <w:r w:rsidRPr="009044F1">
        <w:rPr>
          <w:rFonts w:ascii="GHEA Grapalat" w:hAnsi="GHEA Grapalat"/>
        </w:rPr>
        <w:t xml:space="preserve">НА </w:t>
      </w:r>
      <w:r w:rsidR="00541E27">
        <w:rPr>
          <w:rFonts w:ascii="GHEA Grapalat" w:hAnsi="GHEA Grapalat"/>
        </w:rPr>
        <w:t>ЗАПРОСА КОТИРОВОК</w:t>
      </w:r>
      <w:r w:rsidRPr="009044F1">
        <w:rPr>
          <w:rFonts w:ascii="GHEA Grapalat" w:hAnsi="GHEA Grapalat"/>
        </w:rPr>
        <w:t xml:space="preserve">, ОБЪЯВЛЕННЫЙ С ЦЕЛЬЮ ПРИОБРЕТЕНИЯ </w:t>
      </w:r>
      <w:r w:rsidR="00D576EF">
        <w:rPr>
          <w:rFonts w:ascii="GHEA Grapalat" w:hAnsi="GHEA Grapalat"/>
          <w:b/>
        </w:rPr>
        <w:t>"</w:t>
      </w:r>
      <w:r w:rsidR="00572464">
        <w:rPr>
          <w:rFonts w:ascii="GHEA Grapalat" w:hAnsi="GHEA Grapalat"/>
          <w:i/>
        </w:rPr>
        <w:t>БУМАГА А</w:t>
      </w:r>
      <w:proofErr w:type="gramStart"/>
      <w:r w:rsidR="00572464">
        <w:rPr>
          <w:rFonts w:ascii="GHEA Grapalat" w:hAnsi="GHEA Grapalat"/>
          <w:i/>
        </w:rPr>
        <w:t>4</w:t>
      </w:r>
      <w:proofErr w:type="gramEnd"/>
      <w:r w:rsidR="00080205">
        <w:rPr>
          <w:rFonts w:ascii="GHEA Grapalat" w:hAnsi="GHEA Grapalat"/>
          <w:i/>
        </w:rPr>
        <w:t xml:space="preserve"> </w:t>
      </w:r>
      <w:r w:rsidR="00D576EF">
        <w:rPr>
          <w:rFonts w:ascii="GHEA Grapalat" w:hAnsi="GHEA Grapalat"/>
          <w:b/>
        </w:rPr>
        <w:t>"</w:t>
      </w:r>
      <w:r w:rsidR="00D576EF">
        <w:rPr>
          <w:rFonts w:ascii="GHEA Grapalat" w:hAnsi="GHEA Grapalat"/>
        </w:rPr>
        <w:t xml:space="preserve"> ДЛЯ НУЖД </w:t>
      </w:r>
      <w:r w:rsidR="00080311">
        <w:rPr>
          <w:rFonts w:ascii="GHEA Grapalat" w:hAnsi="GHEA Grapalat"/>
        </w:rPr>
        <w:t>ГНКО “ЦЕНТР ЭКСПЕРТИЗЫ ЛЕКАРСТВ И МЕДИЦИНСКИХ ТЕХНОЛОГИЙ”</w:t>
      </w:r>
    </w:p>
    <w:p w:rsidR="00CE0D95" w:rsidRPr="009044F1" w:rsidRDefault="00CE0D95" w:rsidP="00DE5FE3">
      <w:pPr>
        <w:pStyle w:val="BodyText"/>
        <w:widowControl w:val="0"/>
        <w:spacing w:after="0"/>
        <w:ind w:right="-7"/>
        <w:jc w:val="center"/>
        <w:rPr>
          <w:rFonts w:ascii="GHEA Grapalat" w:hAnsi="GHEA Grapalat"/>
        </w:rPr>
      </w:pPr>
    </w:p>
    <w:p w:rsidR="00CE0D95" w:rsidRPr="009044F1" w:rsidRDefault="00CE0D95" w:rsidP="00DE5FE3">
      <w:pPr>
        <w:pStyle w:val="BodyText"/>
        <w:widowControl w:val="0"/>
        <w:spacing w:after="0"/>
        <w:ind w:right="-7" w:firstLine="567"/>
        <w:jc w:val="center"/>
        <w:rPr>
          <w:rFonts w:ascii="GHEA Grapalat" w:hAnsi="GHEA Grapalat"/>
        </w:rPr>
      </w:pPr>
    </w:p>
    <w:p w:rsidR="000763E5" w:rsidRDefault="000763E5" w:rsidP="00DE5FE3">
      <w:pPr>
        <w:rPr>
          <w:rFonts w:ascii="GHEA Grapalat" w:hAnsi="GHEA Grapalat"/>
        </w:rPr>
      </w:pPr>
      <w:r>
        <w:rPr>
          <w:rFonts w:ascii="GHEA Grapalat" w:hAnsi="GHEA Grapalat"/>
        </w:rPr>
        <w:br w:type="page"/>
      </w:r>
    </w:p>
    <w:p w:rsidR="001A43A4" w:rsidRPr="009044F1" w:rsidRDefault="00096865" w:rsidP="00DE5FE3">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DE5FE3">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C90796">
        <w:rPr>
          <w:rFonts w:ascii="GHEA Grapalat" w:hAnsi="GHEA Grapalat"/>
          <w:i/>
        </w:rPr>
        <w:t>саморегистрироваться</w:t>
      </w:r>
      <w:proofErr w:type="spellEnd"/>
      <w:r w:rsidRPr="00C90796">
        <w:rPr>
          <w:rFonts w:ascii="GHEA Grapalat" w:hAnsi="GHEA Grapalat"/>
          <w:i/>
        </w:rPr>
        <w:t xml:space="preserve"> в системе </w:t>
      </w:r>
      <w:proofErr w:type="spellStart"/>
      <w:r w:rsidRPr="00C90796">
        <w:rPr>
          <w:rFonts w:ascii="GHEA Grapalat" w:hAnsi="GHEA Grapalat"/>
          <w:i/>
        </w:rPr>
        <w:t>Armeps</w:t>
      </w:r>
      <w:proofErr w:type="spellEnd"/>
      <w:r w:rsidRPr="00C90796">
        <w:rPr>
          <w:rFonts w:ascii="GHEA Grapalat" w:hAnsi="GHEA Grapalat"/>
          <w:i/>
        </w:rPr>
        <w:t xml:space="preserve"> (www.armeps.am).Условия регистрации  в </w:t>
      </w:r>
      <w:r w:rsidRPr="00506832">
        <w:rPr>
          <w:rFonts w:ascii="GHEA Grapalat" w:hAnsi="GHEA Grapalat"/>
          <w:i/>
        </w:rPr>
        <w:t xml:space="preserve">системе  установлены  в руководстве пользователя «Экономического оператора» системы электронных закупок </w:t>
      </w:r>
      <w:proofErr w:type="spellStart"/>
      <w:r w:rsidRPr="00506832">
        <w:rPr>
          <w:rFonts w:ascii="GHEA Grapalat" w:hAnsi="GHEA Grapalat"/>
          <w:i/>
        </w:rPr>
        <w:t>Armeps</w:t>
      </w:r>
      <w:proofErr w:type="spellEnd"/>
      <w:r w:rsidRPr="00506832">
        <w:rPr>
          <w:rFonts w:ascii="GHEA Grapalat" w:hAnsi="GHEA Grapalat"/>
          <w:i/>
        </w:rPr>
        <w:t>,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DE5FE3">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DE5FE3">
      <w:pPr>
        <w:widowControl w:val="0"/>
        <w:ind w:firstLine="567"/>
        <w:jc w:val="both"/>
        <w:rPr>
          <w:rFonts w:ascii="GHEA Grapalat" w:hAnsi="GHEA Grapalat"/>
          <w:i/>
          <w:lang w:val="hy-AM"/>
        </w:rPr>
      </w:pPr>
    </w:p>
    <w:p w:rsidR="00615B35" w:rsidRPr="009044F1" w:rsidRDefault="0046586E" w:rsidP="00DE5FE3">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DE5FE3">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w:t>
      </w:r>
      <w:proofErr w:type="spellStart"/>
      <w:r w:rsidRPr="009044F1">
        <w:rPr>
          <w:rFonts w:ascii="GHEA Grapalat" w:hAnsi="GHEA Grapalat"/>
          <w:i/>
        </w:rPr>
        <w:t>Armeps</w:t>
      </w:r>
      <w:proofErr w:type="spellEnd"/>
      <w:r w:rsidRPr="009044F1">
        <w:rPr>
          <w:rFonts w:ascii="GHEA Grapalat" w:hAnsi="GHEA Grapalat"/>
          <w:i/>
        </w:rPr>
        <w:t xml:space="preserve">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1"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DE5FE3">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2" w:history="1">
        <w:r w:rsidRPr="00506832">
          <w:rPr>
            <w:rStyle w:val="Hyperlink"/>
            <w:rFonts w:ascii="Sylfaen" w:hAnsi="Sylfaen"/>
            <w:lang w:val="hy-AM"/>
          </w:rPr>
          <w:t>http://gnumner.am/hy/page/ughecuycner_dzernarkner</w:t>
        </w:r>
      </w:hyperlink>
    </w:p>
    <w:p w:rsidR="00233B5F" w:rsidRPr="00572A57" w:rsidRDefault="00884204" w:rsidP="00DE5FE3">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w:t>
      </w:r>
      <w:proofErr w:type="spellStart"/>
      <w:r w:rsidR="00233B5F">
        <w:rPr>
          <w:rFonts w:ascii="GHEA Grapalat" w:hAnsi="GHEA Grapalat"/>
          <w:i/>
        </w:rPr>
        <w:t>Мелик-Адамяна</w:t>
      </w:r>
      <w:proofErr w:type="spellEnd"/>
      <w:r w:rsidR="00233B5F">
        <w:rPr>
          <w:rFonts w:ascii="GHEA Grapalat" w:hAnsi="GHEA Grapalat"/>
          <w:i/>
        </w:rPr>
        <w:t xml:space="preserve"> 1 (телефон: (+37411) 28-93-20)</w:t>
      </w:r>
      <w:r w:rsidR="002C3B05" w:rsidRPr="002C3B05">
        <w:rPr>
          <w:rFonts w:ascii="GHEA Grapalat" w:hAnsi="GHEA Grapalat"/>
          <w:i/>
        </w:rPr>
        <w:t>.</w:t>
      </w:r>
    </w:p>
    <w:p w:rsidR="002C3B05" w:rsidRPr="007B5333" w:rsidRDefault="002C3B05" w:rsidP="00DE5FE3">
      <w:pPr>
        <w:ind w:firstLine="708"/>
        <w:jc w:val="both"/>
        <w:rPr>
          <w:rFonts w:ascii="GHEA Grapalat" w:hAnsi="GHEA Grapalat"/>
          <w:i/>
        </w:rPr>
      </w:pPr>
      <w:r w:rsidRPr="002C3B05">
        <w:rPr>
          <w:rFonts w:ascii="GHEA Grapalat" w:hAnsi="GHEA Grapalat"/>
          <w:i/>
        </w:rPr>
        <w:t xml:space="preserve">Регистрация в системе, а также подача </w:t>
      </w:r>
      <w:proofErr w:type="gramStart"/>
      <w:r w:rsidRPr="002C3B05">
        <w:rPr>
          <w:rFonts w:ascii="GHEA Grapalat" w:hAnsi="GHEA Grapalat"/>
          <w:i/>
        </w:rPr>
        <w:t>заявки-бесплатно</w:t>
      </w:r>
      <w:proofErr w:type="gramEnd"/>
      <w:r w:rsidRPr="002C3B05">
        <w:rPr>
          <w:rFonts w:ascii="GHEA Grapalat" w:hAnsi="GHEA Grapalat"/>
          <w:i/>
        </w:rPr>
        <w:t>.</w:t>
      </w:r>
    </w:p>
    <w:p w:rsidR="002C3B05" w:rsidRPr="002C3B05" w:rsidRDefault="002C3B05" w:rsidP="00DE5FE3">
      <w:pPr>
        <w:jc w:val="both"/>
        <w:rPr>
          <w:rFonts w:ascii="GHEA Grapalat" w:hAnsi="GHEA Grapalat"/>
          <w:i/>
        </w:rPr>
      </w:pPr>
    </w:p>
    <w:p w:rsidR="00984BDB" w:rsidRPr="009044F1" w:rsidRDefault="00984BDB" w:rsidP="00DE5FE3">
      <w:pPr>
        <w:widowControl w:val="0"/>
        <w:ind w:firstLine="567"/>
        <w:jc w:val="both"/>
        <w:rPr>
          <w:rFonts w:ascii="GHEA Grapalat" w:hAnsi="GHEA Grapalat"/>
          <w:i/>
        </w:rPr>
      </w:pPr>
    </w:p>
    <w:p w:rsidR="00160AE4" w:rsidRPr="009044F1" w:rsidRDefault="00994A77" w:rsidP="00DE5FE3">
      <w:pPr>
        <w:widowControl w:val="0"/>
        <w:ind w:firstLine="567"/>
        <w:jc w:val="center"/>
        <w:rPr>
          <w:rFonts w:ascii="GHEA Grapalat" w:hAnsi="GHEA Grapalat" w:cs="Sylfaen"/>
          <w:b/>
        </w:rPr>
      </w:pPr>
      <w:r w:rsidRPr="009044F1">
        <w:rPr>
          <w:rFonts w:ascii="GHEA Grapalat" w:hAnsi="GHEA Grapalat"/>
        </w:rPr>
        <w:br w:type="page"/>
      </w:r>
    </w:p>
    <w:p w:rsidR="00160AE4" w:rsidRPr="009044F1" w:rsidRDefault="00160AE4" w:rsidP="00DE5FE3">
      <w:pPr>
        <w:widowControl w:val="0"/>
        <w:jc w:val="center"/>
        <w:rPr>
          <w:rFonts w:ascii="GHEA Grapalat" w:hAnsi="GHEA Grapalat"/>
          <w:b/>
        </w:rPr>
      </w:pPr>
      <w:r w:rsidRPr="009044F1">
        <w:rPr>
          <w:rFonts w:ascii="GHEA Grapalat" w:hAnsi="GHEA Grapalat"/>
          <w:b/>
        </w:rPr>
        <w:lastRenderedPageBreak/>
        <w:t>СОДЕРЖАНИЕ</w:t>
      </w:r>
    </w:p>
    <w:p w:rsidR="00096865" w:rsidRPr="009044F1" w:rsidRDefault="00B86F78" w:rsidP="00DA4B0B">
      <w:pPr>
        <w:widowControl w:val="0"/>
        <w:jc w:val="center"/>
        <w:rPr>
          <w:rFonts w:ascii="GHEA Grapalat" w:hAnsi="GHEA Grapalat"/>
          <w:i/>
        </w:rPr>
      </w:pPr>
      <w:r>
        <w:rPr>
          <w:rFonts w:ascii="GHEA Grapalat" w:hAnsi="GHEA Grapalat"/>
          <w:b/>
        </w:rPr>
        <w:t>«</w:t>
      </w:r>
      <w:r w:rsidR="00572464" w:rsidRPr="00572464">
        <w:rPr>
          <w:rFonts w:ascii="GHEA Grapalat" w:hAnsi="GHEA Grapalat"/>
          <w:i/>
        </w:rPr>
        <w:t>Бумага А</w:t>
      </w:r>
      <w:proofErr w:type="gramStart"/>
      <w:r w:rsidR="00572464" w:rsidRPr="00572464">
        <w:rPr>
          <w:rFonts w:ascii="GHEA Grapalat" w:hAnsi="GHEA Grapalat"/>
          <w:i/>
        </w:rPr>
        <w:t>4</w:t>
      </w:r>
      <w:proofErr w:type="gramEnd"/>
      <w:r>
        <w:rPr>
          <w:rFonts w:ascii="GHEA Grapalat" w:hAnsi="GHEA Grapalat"/>
          <w:b/>
        </w:rPr>
        <w:t>»</w:t>
      </w:r>
      <w:r>
        <w:rPr>
          <w:rFonts w:ascii="GHEA Grapalat" w:hAnsi="GHEA Grapalat"/>
        </w:rPr>
        <w:t xml:space="preserve"> ДЛЯ НУЖД </w:t>
      </w:r>
      <w:r w:rsidR="00DA4B0B">
        <w:rPr>
          <w:rFonts w:ascii="GHEA Grapalat" w:hAnsi="GHEA Grapalat"/>
          <w:b/>
          <w:i/>
        </w:rPr>
        <w:t>ГНКО “ЦЕНТР ЭКСПЕРТИЗЫ ЛЕКАРСТВ И МЕДИЦИНСКИХ ТЕХНОЛОГИЙ”</w:t>
      </w:r>
      <w:r w:rsidR="00DA4B0B" w:rsidRPr="00DA4B0B">
        <w:rPr>
          <w:rFonts w:ascii="GHEA Grapalat" w:hAnsi="GHEA Grapalat"/>
          <w:b/>
          <w:i/>
        </w:rPr>
        <w:t xml:space="preserve"> </w:t>
      </w:r>
      <w:r w:rsidR="00160AE4" w:rsidRPr="009044F1">
        <w:rPr>
          <w:rFonts w:ascii="GHEA Grapalat" w:hAnsi="GHEA Grapalat"/>
          <w:b/>
        </w:rPr>
        <w:t xml:space="preserve">ПРИГЛАШЕНИЯ НА </w:t>
      </w:r>
      <w:r w:rsidR="00541E27">
        <w:rPr>
          <w:rFonts w:ascii="GHEA Grapalat" w:hAnsi="GHEA Grapalat"/>
          <w:b/>
        </w:rPr>
        <w:t>ЗАПРОСА КОТИРОВОК</w:t>
      </w:r>
      <w:r w:rsidR="00160AE4" w:rsidRPr="009044F1">
        <w:rPr>
          <w:rFonts w:ascii="GHEA Grapalat" w:hAnsi="GHEA Grapalat"/>
          <w:b/>
        </w:rPr>
        <w:t xml:space="preserve">, </w:t>
      </w:r>
      <w:r w:rsidR="00DA4B0B" w:rsidRPr="00DA4B0B">
        <w:rPr>
          <w:rFonts w:ascii="GHEA Grapalat" w:hAnsi="GHEA Grapalat"/>
          <w:b/>
        </w:rPr>
        <w:t xml:space="preserve"> </w:t>
      </w:r>
      <w:r w:rsidR="00160AE4" w:rsidRPr="009044F1">
        <w:rPr>
          <w:rFonts w:ascii="GHEA Grapalat" w:hAnsi="GHEA Grapalat"/>
          <w:b/>
        </w:rPr>
        <w:t>ОБЪЯВЛЕННЫЙ С ЦЕЛЬЮ ПРИОБРЕТЕНИЯ</w:t>
      </w:r>
    </w:p>
    <w:p w:rsidR="00096865" w:rsidRPr="008842CE" w:rsidRDefault="00096865" w:rsidP="00DE5FE3">
      <w:pPr>
        <w:widowControl w:val="0"/>
        <w:jc w:val="center"/>
        <w:rPr>
          <w:rFonts w:ascii="GHEA Grapalat" w:hAnsi="GHEA Grapalat"/>
          <w:b/>
        </w:rPr>
      </w:pPr>
      <w:r w:rsidRPr="009044F1">
        <w:rPr>
          <w:rFonts w:ascii="GHEA Grapalat" w:hAnsi="GHEA Grapalat"/>
          <w:b/>
        </w:rPr>
        <w:t>ЧАСТЬ I.</w:t>
      </w:r>
    </w:p>
    <w:p w:rsidR="00096865" w:rsidRPr="009044F1"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DE5FE3">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DE5FE3">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DE5FE3">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DE5FE3">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DE5FE3">
      <w:pPr>
        <w:widowControl w:val="0"/>
        <w:jc w:val="center"/>
        <w:rPr>
          <w:rFonts w:ascii="GHEA Grapalat" w:hAnsi="GHEA Grapalat"/>
          <w:b/>
        </w:rPr>
      </w:pPr>
    </w:p>
    <w:p w:rsidR="00520F57" w:rsidRPr="001D3DA1" w:rsidRDefault="00520F57"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5D4B1C" w:rsidRPr="001D3DA1" w:rsidRDefault="005D4B1C" w:rsidP="00DE5FE3">
      <w:pPr>
        <w:widowControl w:val="0"/>
        <w:jc w:val="center"/>
        <w:rPr>
          <w:rFonts w:ascii="GHEA Grapalat" w:hAnsi="GHEA Grapalat"/>
          <w:b/>
        </w:rPr>
      </w:pPr>
    </w:p>
    <w:p w:rsidR="008842CE" w:rsidRPr="00374F4A" w:rsidRDefault="00CA590C" w:rsidP="00DE5FE3">
      <w:pPr>
        <w:widowControl w:val="0"/>
        <w:jc w:val="center"/>
        <w:rPr>
          <w:rFonts w:ascii="GHEA Grapalat" w:hAnsi="GHEA Grapalat"/>
          <w:b/>
        </w:rPr>
      </w:pPr>
      <w:r>
        <w:rPr>
          <w:rFonts w:ascii="GHEA Grapalat" w:hAnsi="GHEA Grapalat"/>
          <w:b/>
        </w:rPr>
        <w:t xml:space="preserve">ЧАСТЬ II. </w:t>
      </w:r>
    </w:p>
    <w:p w:rsidR="008842CE" w:rsidRPr="00374F4A" w:rsidRDefault="008842CE" w:rsidP="00DE5FE3">
      <w:pPr>
        <w:widowControl w:val="0"/>
        <w:jc w:val="center"/>
        <w:rPr>
          <w:rFonts w:ascii="GHEA Grapalat" w:hAnsi="GHEA Grapalat"/>
          <w:b/>
        </w:rPr>
      </w:pPr>
    </w:p>
    <w:p w:rsidR="00096865" w:rsidRDefault="00096865" w:rsidP="00DE5FE3">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proofErr w:type="gramStart"/>
      <w:r w:rsidRPr="009044F1">
        <w:rPr>
          <w:rFonts w:ascii="GHEA Grapalat" w:hAnsi="GHEA Grapalat"/>
          <w:b/>
        </w:rPr>
        <w:t>НА</w:t>
      </w:r>
      <w:proofErr w:type="gramEnd"/>
      <w:r w:rsidRPr="009044F1">
        <w:rPr>
          <w:rFonts w:ascii="GHEA Grapalat" w:hAnsi="GHEA Grapalat"/>
          <w:b/>
        </w:rPr>
        <w:t xml:space="preserve"> </w:t>
      </w:r>
      <w:r w:rsidR="00541E27">
        <w:rPr>
          <w:rFonts w:ascii="GHEA Grapalat" w:hAnsi="GHEA Grapalat"/>
          <w:b/>
        </w:rPr>
        <w:t>ЗАПРОСА КОТИРОВОК</w:t>
      </w:r>
    </w:p>
    <w:p w:rsidR="00520F57" w:rsidRPr="008842CE" w:rsidRDefault="00520F57" w:rsidP="00DE5FE3">
      <w:pPr>
        <w:widowControl w:val="0"/>
        <w:jc w:val="center"/>
        <w:rPr>
          <w:rFonts w:ascii="GHEA Grapalat" w:hAnsi="GHEA Grapalat"/>
          <w:b/>
        </w:rPr>
      </w:pPr>
    </w:p>
    <w:p w:rsidR="00096865" w:rsidRPr="003A1EBB" w:rsidRDefault="00096865" w:rsidP="00DE5FE3">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DE5FE3">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DE5FE3">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rsidP="00DE5FE3">
      <w:pPr>
        <w:rPr>
          <w:rFonts w:ascii="GHEA Grapalat" w:hAnsi="GHEA Grapalat"/>
          <w:spacing w:val="-6"/>
        </w:rPr>
      </w:pPr>
      <w:r>
        <w:rPr>
          <w:rFonts w:ascii="GHEA Grapalat" w:hAnsi="GHEA Grapalat"/>
          <w:spacing w:val="-6"/>
        </w:rPr>
        <w:br w:type="page"/>
      </w:r>
    </w:p>
    <w:p w:rsidR="00096865" w:rsidRPr="006D2DF7" w:rsidRDefault="00E17B7F" w:rsidP="00DE5FE3">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w:t>
      </w:r>
      <w:proofErr w:type="gramStart"/>
      <w:r w:rsidR="00096865" w:rsidRPr="006D2DF7">
        <w:rPr>
          <w:rFonts w:ascii="GHEA Grapalat" w:hAnsi="GHEA Grapalat"/>
          <w:spacing w:val="-6"/>
        </w:rPr>
        <w:t xml:space="preserve"> </w:t>
      </w:r>
      <w:r w:rsidR="00541E27">
        <w:rPr>
          <w:rFonts w:ascii="GHEA Grapalat" w:hAnsi="GHEA Grapalat"/>
          <w:spacing w:val="-6"/>
        </w:rPr>
        <w:t>О</w:t>
      </w:r>
      <w:proofErr w:type="gramEnd"/>
      <w:r w:rsidR="00541E27">
        <w:rPr>
          <w:rFonts w:ascii="GHEA Grapalat" w:hAnsi="GHEA Grapalat"/>
          <w:spacing w:val="-6"/>
        </w:rPr>
        <w:t xml:space="preserve"> ЗАПРОСА КОТИРОВОК</w:t>
      </w:r>
      <w:r w:rsidR="00096865" w:rsidRPr="006D2DF7">
        <w:rPr>
          <w:rFonts w:ascii="GHEA Grapalat" w:hAnsi="GHEA Grapalat"/>
          <w:spacing w:val="-6"/>
        </w:rPr>
        <w:t xml:space="preserve">, проводимом под кодом </w:t>
      </w:r>
      <w:r w:rsidR="00572464">
        <w:rPr>
          <w:rFonts w:ascii="GHEA Grapalat" w:hAnsi="GHEA Grapalat"/>
          <w:b/>
          <w:spacing w:val="-6"/>
        </w:rPr>
        <w:t>“ԴՓԿ-ԳՀԱՊՁԲ 25/03»</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DE5FE3">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w:t>
      </w:r>
      <w:proofErr w:type="gramEnd"/>
      <w:r w:rsidRPr="000B2CFA">
        <w:rPr>
          <w:rFonts w:ascii="GHEA Grapalat" w:hAnsi="GHEA Grapalat"/>
        </w:rPr>
        <w:t xml:space="preserve">, и имеет цель информировать лиц (далее — участник), намеренных участвовать в объявленной </w:t>
      </w:r>
      <w:r w:rsidRPr="00917D07">
        <w:rPr>
          <w:rFonts w:ascii="GHEA Grapalat" w:hAnsi="GHEA Grapalat"/>
          <w:b/>
        </w:rPr>
        <w:t>"</w:t>
      </w:r>
      <w:r w:rsidR="00917D07" w:rsidRPr="00917D07">
        <w:rPr>
          <w:b/>
        </w:rPr>
        <w:t xml:space="preserve"> </w:t>
      </w:r>
      <w:r w:rsidR="00DA4B0B">
        <w:rPr>
          <w:rFonts w:ascii="GHEA Grapalat" w:hAnsi="GHEA Grapalat"/>
          <w:b/>
          <w:i/>
        </w:rPr>
        <w:t>ГНКО “ЦЕНТР ЭКСПЕРТИЗЫ ЛЕКАРСТВ И МЕДИЦИНСКИХ ТЕХНОЛОГИЙ”</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DE5FE3">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DE5FE3">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DE5FE3">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917D07">
        <w:rPr>
          <w:rFonts w:ascii="GHEA Grapalat" w:hAnsi="GHEA Grapalat"/>
        </w:rPr>
        <w:t>"</w:t>
      </w:r>
      <w:r w:rsidR="00917D07">
        <w:rPr>
          <w:rFonts w:ascii="GHEA Grapalat" w:hAnsi="GHEA Grapalat"/>
          <w:b/>
        </w:rPr>
        <w:t>fiverights.armenia@gmail.com</w:t>
      </w:r>
      <w:r w:rsidR="00917D07">
        <w:rPr>
          <w:rFonts w:ascii="GHEA Grapalat" w:hAnsi="GHEA Grapalat"/>
        </w:rPr>
        <w:t xml:space="preserve"> ".</w:t>
      </w:r>
    </w:p>
    <w:p w:rsidR="00096865" w:rsidRPr="009044F1" w:rsidRDefault="00F5653D" w:rsidP="00DE5FE3">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DE5FE3">
      <w:pPr>
        <w:pStyle w:val="Heading3"/>
        <w:keepNext w:val="0"/>
        <w:widowControl w:val="0"/>
        <w:spacing w:line="240" w:lineRule="auto"/>
        <w:rPr>
          <w:rFonts w:ascii="GHEA Grapalat" w:hAnsi="GHEA Grapalat"/>
          <w:sz w:val="24"/>
          <w:szCs w:val="24"/>
        </w:rPr>
      </w:pPr>
    </w:p>
    <w:p w:rsidR="00096865" w:rsidRPr="009044F1" w:rsidRDefault="00F63BBB" w:rsidP="00DE5FE3">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DE5FE3">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8F6706">
        <w:rPr>
          <w:rFonts w:ascii="GHEA Grapalat" w:hAnsi="GHEA Grapalat"/>
        </w:rPr>
        <w:t>Предметом закупки является приобретение "</w:t>
      </w:r>
      <w:r w:rsidR="00572464">
        <w:rPr>
          <w:rFonts w:ascii="GHEA Grapalat" w:hAnsi="GHEA Grapalat"/>
          <w:i w:val="0"/>
          <w:sz w:val="24"/>
          <w:szCs w:val="24"/>
        </w:rPr>
        <w:t>БУМАГА А</w:t>
      </w:r>
      <w:proofErr w:type="gramStart"/>
      <w:r w:rsidR="00572464">
        <w:rPr>
          <w:rFonts w:ascii="GHEA Grapalat" w:hAnsi="GHEA Grapalat"/>
          <w:i w:val="0"/>
          <w:sz w:val="24"/>
          <w:szCs w:val="24"/>
        </w:rPr>
        <w:t>4</w:t>
      </w:r>
      <w:proofErr w:type="gramEnd"/>
      <w:r w:rsidR="00080205">
        <w:rPr>
          <w:rFonts w:ascii="GHEA Grapalat" w:hAnsi="GHEA Grapalat"/>
          <w:i w:val="0"/>
          <w:sz w:val="24"/>
          <w:szCs w:val="24"/>
        </w:rPr>
        <w:t xml:space="preserve"> </w:t>
      </w:r>
      <w:r w:rsidR="008F6706">
        <w:rPr>
          <w:rFonts w:ascii="GHEA Grapalat" w:hAnsi="GHEA Grapalat"/>
        </w:rPr>
        <w:t xml:space="preserve">" (далее — также работа) для нужд </w:t>
      </w:r>
      <w:r w:rsidR="00080311">
        <w:rPr>
          <w:rFonts w:ascii="GHEA Grapalat" w:hAnsi="GHEA Grapalat"/>
        </w:rPr>
        <w:t>ГНКО “ЦЕНТР ЭКСПЕРТИЗЫ ЛЕКАРСТВ И МЕДИЦИНСКИХ ТЕХНОЛОГИЙ”</w:t>
      </w:r>
      <w:r w:rsidR="008F6706">
        <w:rPr>
          <w:rFonts w:ascii="GHEA Grapalat" w:hAnsi="GHEA Grapalat"/>
        </w:rPr>
        <w:t xml:space="preserve">, которые сгруппированы в лоты </w:t>
      </w:r>
      <w:r w:rsidR="008F6706">
        <w:rPr>
          <w:rFonts w:ascii="GHEA Grapalat" w:hAnsi="GHEA Grapalat"/>
          <w:b/>
        </w:rPr>
        <w:t>"</w:t>
      </w:r>
      <w:r w:rsidR="00621C7A" w:rsidRPr="00621C7A">
        <w:rPr>
          <w:rFonts w:ascii="GHEA Grapalat" w:hAnsi="GHEA Grapalat"/>
          <w:b/>
        </w:rPr>
        <w:t>1</w:t>
      </w:r>
      <w:r w:rsidR="008F6706">
        <w:rPr>
          <w:rFonts w:ascii="GHEA Grapalat" w:hAnsi="GHEA Grapalat"/>
          <w:b/>
        </w:rPr>
        <w:t>":</w:t>
      </w:r>
    </w:p>
    <w:tbl>
      <w:tblPr>
        <w:tblpPr w:leftFromText="180" w:rightFromText="180" w:vertAnchor="text" w:tblpY="1"/>
        <w:tblOverlap w:val="never"/>
        <w:tblW w:w="88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5428"/>
      </w:tblGrid>
      <w:tr w:rsidR="00080205" w:rsidRPr="005E1F72" w:rsidTr="00875D7E">
        <w:trPr>
          <w:trHeight w:val="300"/>
        </w:trPr>
        <w:tc>
          <w:tcPr>
            <w:tcW w:w="3402" w:type="dxa"/>
            <w:gridSpan w:val="2"/>
            <w:vAlign w:val="center"/>
          </w:tcPr>
          <w:p w:rsidR="00080205" w:rsidRPr="00630CBB" w:rsidRDefault="00080205" w:rsidP="00875D7E">
            <w:pPr>
              <w:pStyle w:val="BodyTextIndent2"/>
              <w:widowControl w:val="0"/>
              <w:spacing w:line="240" w:lineRule="auto"/>
              <w:ind w:firstLine="0"/>
              <w:jc w:val="center"/>
              <w:rPr>
                <w:rFonts w:ascii="GHEA Grapalat" w:hAnsi="GHEA Grapalat"/>
                <w:b/>
                <w:bCs/>
                <w:i/>
                <w:iCs/>
              </w:rPr>
            </w:pPr>
            <w:r w:rsidRPr="00630CBB">
              <w:rPr>
                <w:rFonts w:ascii="GHEA Grapalat" w:hAnsi="GHEA Grapalat"/>
                <w:b/>
                <w:i/>
              </w:rPr>
              <w:t>Лотов</w:t>
            </w:r>
          </w:p>
        </w:tc>
        <w:tc>
          <w:tcPr>
            <w:tcW w:w="5428" w:type="dxa"/>
            <w:vMerge w:val="restart"/>
            <w:vAlign w:val="center"/>
          </w:tcPr>
          <w:p w:rsidR="00080205" w:rsidRPr="005E1F72" w:rsidRDefault="00080205" w:rsidP="00875D7E">
            <w:pPr>
              <w:pStyle w:val="BodyTextIndent2"/>
              <w:spacing w:line="240" w:lineRule="auto"/>
              <w:ind w:firstLine="0"/>
              <w:jc w:val="center"/>
              <w:rPr>
                <w:rFonts w:ascii="GHEA Grapalat" w:hAnsi="GHEA Grapalat"/>
                <w:b/>
                <w:bCs/>
                <w:i/>
                <w:iCs/>
              </w:rPr>
            </w:pPr>
            <w:r w:rsidRPr="00630CBB">
              <w:rPr>
                <w:rFonts w:ascii="GHEA Grapalat" w:hAnsi="GHEA Grapalat"/>
                <w:b/>
                <w:i/>
              </w:rPr>
              <w:t>Наименование лота</w:t>
            </w:r>
          </w:p>
        </w:tc>
      </w:tr>
      <w:tr w:rsidR="00080205" w:rsidRPr="005E1F72" w:rsidTr="00875D7E">
        <w:trPr>
          <w:trHeight w:val="188"/>
        </w:trPr>
        <w:tc>
          <w:tcPr>
            <w:tcW w:w="1701" w:type="dxa"/>
            <w:vAlign w:val="center"/>
          </w:tcPr>
          <w:p w:rsidR="00080205" w:rsidRPr="00630CBB" w:rsidRDefault="00080205" w:rsidP="00875D7E">
            <w:pPr>
              <w:pStyle w:val="BodyTextIndent2"/>
              <w:widowControl w:val="0"/>
              <w:spacing w:line="240" w:lineRule="auto"/>
              <w:ind w:firstLine="0"/>
              <w:jc w:val="center"/>
              <w:rPr>
                <w:rFonts w:ascii="GHEA Grapalat" w:hAnsi="GHEA Grapalat"/>
                <w:b/>
              </w:rPr>
            </w:pPr>
            <w:r w:rsidRPr="00630CBB">
              <w:rPr>
                <w:rFonts w:ascii="GHEA Grapalat" w:hAnsi="GHEA Grapalat"/>
                <w:b/>
                <w:i/>
              </w:rPr>
              <w:t>Цена закупки</w:t>
            </w:r>
          </w:p>
        </w:tc>
        <w:tc>
          <w:tcPr>
            <w:tcW w:w="1701" w:type="dxa"/>
            <w:vAlign w:val="center"/>
          </w:tcPr>
          <w:p w:rsidR="00080205" w:rsidRPr="005E1F72" w:rsidRDefault="00080205" w:rsidP="00875D7E">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5428" w:type="dxa"/>
            <w:vMerge/>
            <w:vAlign w:val="center"/>
          </w:tcPr>
          <w:p w:rsidR="00080205" w:rsidRPr="005E1F72" w:rsidRDefault="00080205" w:rsidP="00875D7E">
            <w:pPr>
              <w:pStyle w:val="BodyTextIndent2"/>
              <w:spacing w:line="240" w:lineRule="auto"/>
              <w:ind w:firstLine="0"/>
              <w:jc w:val="center"/>
              <w:rPr>
                <w:rFonts w:ascii="GHEA Grapalat" w:hAnsi="GHEA Grapalat"/>
                <w:b/>
                <w:bCs/>
                <w:i/>
                <w:iCs/>
              </w:rPr>
            </w:pPr>
          </w:p>
        </w:tc>
      </w:tr>
      <w:tr w:rsidR="00875D7E" w:rsidRPr="00074B0E" w:rsidTr="00875D7E">
        <w:tc>
          <w:tcPr>
            <w:tcW w:w="1701" w:type="dxa"/>
            <w:vAlign w:val="bottom"/>
          </w:tcPr>
          <w:p w:rsidR="00875D7E" w:rsidRPr="00E6597C" w:rsidRDefault="00875D7E" w:rsidP="00510157">
            <w:pPr>
              <w:pStyle w:val="BodyTextIndent2"/>
              <w:spacing w:line="240" w:lineRule="auto"/>
              <w:ind w:firstLine="0"/>
              <w:jc w:val="center"/>
              <w:rPr>
                <w:rFonts w:ascii="GHEA Grapalat" w:hAnsi="GHEA Grapalat"/>
                <w:sz w:val="16"/>
              </w:rPr>
            </w:pPr>
            <w:r>
              <w:rPr>
                <w:rFonts w:ascii="Grapa" w:hAnsi="Grapa"/>
              </w:rPr>
              <w:t>1</w:t>
            </w:r>
          </w:p>
        </w:tc>
        <w:tc>
          <w:tcPr>
            <w:tcW w:w="1701" w:type="dxa"/>
            <w:vAlign w:val="bottom"/>
          </w:tcPr>
          <w:p w:rsidR="00875D7E" w:rsidRPr="00572464" w:rsidRDefault="00572464" w:rsidP="00510157">
            <w:pPr>
              <w:pStyle w:val="BodyTextIndent2"/>
              <w:spacing w:line="240" w:lineRule="auto"/>
              <w:ind w:firstLine="0"/>
              <w:jc w:val="center"/>
              <w:rPr>
                <w:rFonts w:ascii="GHEA Grapalat" w:hAnsi="GHEA Grapalat"/>
                <w:sz w:val="16"/>
                <w:lang w:val="en-US"/>
              </w:rPr>
            </w:pPr>
            <w:r>
              <w:rPr>
                <w:rFonts w:ascii="GHEA Grapalat" w:hAnsi="GHEA Grapalat"/>
                <w:sz w:val="18"/>
                <w:szCs w:val="18"/>
                <w:lang w:val="en-US"/>
              </w:rPr>
              <w:t>1750000</w:t>
            </w:r>
          </w:p>
        </w:tc>
        <w:tc>
          <w:tcPr>
            <w:tcW w:w="5428" w:type="dxa"/>
            <w:vAlign w:val="center"/>
          </w:tcPr>
          <w:p w:rsidR="00875D7E" w:rsidRPr="00572464" w:rsidRDefault="00572464" w:rsidP="00510157">
            <w:pPr>
              <w:jc w:val="center"/>
              <w:rPr>
                <w:rFonts w:ascii="Sylfaen" w:hAnsi="Sylfaen"/>
                <w:sz w:val="20"/>
                <w:szCs w:val="20"/>
                <w:lang w:val="en-US"/>
              </w:rPr>
            </w:pPr>
            <w:proofErr w:type="spellStart"/>
            <w:r>
              <w:rPr>
                <w:rFonts w:ascii="Sylfaen" w:hAnsi="Sylfaen"/>
                <w:sz w:val="20"/>
                <w:szCs w:val="20"/>
                <w:lang w:val="en-US"/>
              </w:rPr>
              <w:t>Бумага</w:t>
            </w:r>
            <w:proofErr w:type="spellEnd"/>
            <w:r>
              <w:rPr>
                <w:rFonts w:ascii="Sylfaen" w:hAnsi="Sylfaen"/>
                <w:sz w:val="20"/>
                <w:szCs w:val="20"/>
                <w:lang w:val="en-US"/>
              </w:rPr>
              <w:t xml:space="preserve"> А4</w:t>
            </w:r>
          </w:p>
        </w:tc>
      </w:tr>
    </w:tbl>
    <w:p w:rsidR="001757A9" w:rsidRPr="0098780A" w:rsidRDefault="00875D7E" w:rsidP="00DE5FE3">
      <w:pPr>
        <w:pStyle w:val="BodyTextIndent2"/>
        <w:widowControl w:val="0"/>
        <w:spacing w:line="240" w:lineRule="auto"/>
        <w:ind w:firstLine="567"/>
        <w:rPr>
          <w:rFonts w:ascii="GHEA Grapalat" w:hAnsi="GHEA Grapalat"/>
          <w:sz w:val="24"/>
          <w:szCs w:val="24"/>
        </w:rPr>
      </w:pPr>
      <w:r>
        <w:rPr>
          <w:rFonts w:ascii="GHEA Grapalat" w:hAnsi="GHEA Grapalat"/>
          <w:sz w:val="24"/>
          <w:szCs w:val="24"/>
        </w:rPr>
        <w:br w:type="textWrapping" w:clear="all"/>
      </w:r>
    </w:p>
    <w:p w:rsidR="00096865" w:rsidRPr="008F6706" w:rsidRDefault="00816505" w:rsidP="00DE5FE3">
      <w:pPr>
        <w:pStyle w:val="BodyTextIndent2"/>
        <w:widowControl w:val="0"/>
        <w:spacing w:line="240" w:lineRule="auto"/>
        <w:ind w:firstLine="567"/>
        <w:rPr>
          <w:rFonts w:ascii="GHEA Grapalat" w:hAnsi="GHEA Grapalat"/>
          <w:sz w:val="24"/>
          <w:szCs w:val="24"/>
        </w:rPr>
      </w:pPr>
      <w:r w:rsidRPr="00A108D5">
        <w:rPr>
          <w:rFonts w:ascii="GHEA Grapalat" w:hAnsi="GHEA Grapalat"/>
          <w:sz w:val="24"/>
          <w:szCs w:val="24"/>
        </w:rPr>
        <w:t xml:space="preserve">Технические характеристики </w:t>
      </w:r>
      <w:r w:rsidR="00EE6232" w:rsidRPr="00A108D5">
        <w:rPr>
          <w:rFonts w:ascii="GHEA Grapalat" w:hAnsi="GHEA Grapalat"/>
          <w:sz w:val="24"/>
          <w:szCs w:val="24"/>
        </w:rPr>
        <w:t>работы</w:t>
      </w:r>
      <w:r w:rsidRPr="00A108D5">
        <w:rPr>
          <w:rFonts w:ascii="GHEA Grapalat" w:hAnsi="GHEA Grapalat"/>
          <w:sz w:val="24"/>
          <w:szCs w:val="24"/>
        </w:rPr>
        <w:t>, а также ее спецификация, технические данные и полное и эквивалентное</w:t>
      </w:r>
      <w:r w:rsidRPr="009044F1">
        <w:rPr>
          <w:rFonts w:ascii="GHEA Grapalat" w:hAnsi="GHEA Grapalat"/>
          <w:sz w:val="24"/>
          <w:szCs w:val="24"/>
        </w:rPr>
        <w:t xml:space="preserve">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DE5FE3">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DE5FE3">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E5FE3">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Del="00664BFB" w:rsidRDefault="00753E6E" w:rsidP="00DE5FE3">
      <w:pPr>
        <w:widowControl w:val="0"/>
        <w:tabs>
          <w:tab w:val="left" w:pos="1134"/>
        </w:tabs>
        <w:ind w:firstLine="567"/>
        <w:jc w:val="both"/>
        <w:rPr>
          <w:del w:id="1"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 xml:space="preserve">в отношении которых  административный акт, устанавливающий ответственность за </w:t>
      </w:r>
      <w:proofErr w:type="spellStart"/>
      <w:r w:rsidR="00664BFB">
        <w:rPr>
          <w:rFonts w:ascii="GHEA Grapalat" w:hAnsi="GHEA Grapalat"/>
        </w:rPr>
        <w:t>антиконкурентное</w:t>
      </w:r>
      <w:proofErr w:type="spellEnd"/>
      <w:r w:rsidR="00664BFB">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664BFB">
        <w:rPr>
          <w:rFonts w:ascii="GHEA Grapalat" w:hAnsi="GHEA Grapalat"/>
        </w:rPr>
        <w:t>необжалуемым</w:t>
      </w:r>
      <w:proofErr w:type="spellEnd"/>
      <w:r w:rsidR="00664BFB">
        <w:rPr>
          <w:rFonts w:ascii="GHEA Grapalat" w:hAnsi="GHEA Grapalat"/>
        </w:rPr>
        <w:t>, а в случае обжалования оставлен без изменений</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E5FE3">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E5FE3">
      <w:pPr>
        <w:widowControl w:val="0"/>
        <w:tabs>
          <w:tab w:val="left" w:pos="1134"/>
        </w:tabs>
        <w:ind w:firstLine="567"/>
        <w:jc w:val="both"/>
        <w:rPr>
          <w:ins w:id="2"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43D49" w:rsidRDefault="00943D49" w:rsidP="00DE5FE3">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943D49" w:rsidRDefault="00943D49" w:rsidP="00DB233F">
      <w:pPr>
        <w:pStyle w:val="ListParagraph"/>
        <w:widowControl w:val="0"/>
        <w:numPr>
          <w:ilvl w:val="0"/>
          <w:numId w:val="9"/>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Pr>
          <w:rFonts w:ascii="GHEA Grapalat" w:hAnsi="GHEA Grapalat" w:cs="Sylfaen"/>
        </w:rPr>
        <w:lastRenderedPageBreak/>
        <w:t>выплатил сумму заявки, договора и (или) обеспечения квалификации;</w:t>
      </w:r>
    </w:p>
    <w:p w:rsidR="00943D49" w:rsidRDefault="00943D49" w:rsidP="00DB233F">
      <w:pPr>
        <w:pStyle w:val="ListParagraph"/>
        <w:widowControl w:val="0"/>
        <w:numPr>
          <w:ilvl w:val="0"/>
          <w:numId w:val="9"/>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E5FE3">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DE5FE3">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E5FE3">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w:t>
      </w:r>
      <w:r w:rsidRPr="009044F1">
        <w:rPr>
          <w:rFonts w:ascii="GHEA Grapalat" w:hAnsi="GHEA Grapalat"/>
          <w:color w:val="000000"/>
        </w:rPr>
        <w:lastRenderedPageBreak/>
        <w:t>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E5FE3">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E5FE3">
      <w:pPr>
        <w:widowControl w:val="0"/>
        <w:tabs>
          <w:tab w:val="left" w:pos="1134"/>
        </w:tabs>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8C56FA" w:rsidRPr="009044F1" w:rsidRDefault="00096865" w:rsidP="00DE5FE3">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в срок</w:t>
      </w:r>
      <w:r w:rsidR="00BB67B5" w:rsidRPr="00F329B2">
        <w:rPr>
          <w:rFonts w:ascii="GHEA Grapalat" w:hAnsi="GHEA Grapalat"/>
        </w:rPr>
        <w:t>и</w:t>
      </w:r>
      <w:r w:rsidR="002C1D72" w:rsidRPr="00F329B2">
        <w:rPr>
          <w:rFonts w:ascii="GHEA Grapalat" w:hAnsi="GHEA Grapalat"/>
        </w:rPr>
        <w:t xml:space="preserve"> и порядке, установленны</w:t>
      </w:r>
      <w:r w:rsidR="00180D64" w:rsidRPr="00F329B2">
        <w:rPr>
          <w:rFonts w:ascii="GHEA Grapalat" w:hAnsi="GHEA Grapalat"/>
        </w:rPr>
        <w:t>ми</w:t>
      </w:r>
      <w:r w:rsidR="002C1D72" w:rsidRPr="00F329B2">
        <w:rPr>
          <w:rFonts w:ascii="GHEA Grapalat" w:hAnsi="GHEA Grapalat"/>
        </w:rPr>
        <w:t xml:space="preserve"> статьей 35 </w:t>
      </w:r>
      <w:r w:rsidR="00876D7D" w:rsidRPr="00F329B2">
        <w:rPr>
          <w:rFonts w:ascii="GHEA Grapalat" w:hAnsi="GHEA Grapalat"/>
        </w:rPr>
        <w:t>З</w:t>
      </w:r>
      <w:r w:rsidR="002C1D72" w:rsidRPr="00F329B2">
        <w:rPr>
          <w:rFonts w:ascii="GHEA Grapalat" w:hAnsi="GHEA Grapalat"/>
        </w:rPr>
        <w:t xml:space="preserve">акона, </w:t>
      </w:r>
      <w:r w:rsidR="00466F7A" w:rsidRPr="00F329B2">
        <w:rPr>
          <w:rFonts w:ascii="GHEA Grapalat" w:hAnsi="GHEA Grapalat"/>
        </w:rPr>
        <w:t xml:space="preserve">представляет </w:t>
      </w:r>
      <w:r w:rsidR="002C1D72" w:rsidRPr="00F329B2">
        <w:rPr>
          <w:rFonts w:ascii="GHEA Grapalat" w:hAnsi="GHEA Grapalat"/>
        </w:rPr>
        <w:t>обеспеч</w:t>
      </w:r>
      <w:r w:rsidR="00466F7A" w:rsidRPr="00F329B2">
        <w:rPr>
          <w:rFonts w:ascii="GHEA Grapalat" w:hAnsi="GHEA Grapalat"/>
        </w:rPr>
        <w:t>ение</w:t>
      </w:r>
      <w:r w:rsidR="002C1D72" w:rsidRPr="00F329B2">
        <w:rPr>
          <w:rFonts w:ascii="GHEA Grapalat" w:hAnsi="GHEA Grapalat"/>
        </w:rPr>
        <w:t xml:space="preserve"> квалификаци</w:t>
      </w:r>
      <w:r w:rsidR="00466F7A" w:rsidRPr="00F329B2">
        <w:rPr>
          <w:rFonts w:ascii="GHEA Grapalat" w:hAnsi="GHEA Grapalat"/>
        </w:rPr>
        <w:t>и</w:t>
      </w:r>
      <w:r w:rsidR="002C1D72" w:rsidRPr="00F329B2">
        <w:rPr>
          <w:rFonts w:ascii="GHEA Grapalat" w:hAnsi="GHEA Grapalat"/>
        </w:rPr>
        <w:t xml:space="preserve"> в размере</w:t>
      </w:r>
      <w:r w:rsidR="003C57CD" w:rsidRPr="00F329B2">
        <w:rPr>
          <w:rFonts w:ascii="GHEA Grapalat" w:hAnsi="GHEA Grapalat"/>
        </w:rPr>
        <w:t xml:space="preserve"> 15 процентов</w:t>
      </w:r>
      <w:r w:rsidR="003C57CD" w:rsidRPr="00F329B2">
        <w:rPr>
          <w:rFonts w:ascii="GHEA Grapalat" w:hAnsi="GHEA Grapalat"/>
          <w:vertAlign w:val="superscript"/>
        </w:rPr>
        <w:t>5,1</w:t>
      </w:r>
      <w:r w:rsidR="003C57CD" w:rsidRPr="00F329B2">
        <w:rPr>
          <w:rFonts w:ascii="GHEA Grapalat" w:hAnsi="GHEA Grapalat"/>
        </w:rPr>
        <w:t xml:space="preserve"> </w:t>
      </w:r>
      <w:r w:rsidR="002C1D72" w:rsidRPr="00F329B2">
        <w:rPr>
          <w:rFonts w:ascii="GHEA Grapalat" w:hAnsi="GHEA Grapalat"/>
        </w:rPr>
        <w:t xml:space="preserve"> представленного им ценового предложения</w:t>
      </w:r>
      <w:r w:rsidR="000964F1" w:rsidRPr="00F329B2">
        <w:rPr>
          <w:rFonts w:ascii="GHEA Grapalat" w:hAnsi="GHEA Grapalat"/>
        </w:rPr>
        <w:t>.</w:t>
      </w:r>
      <w:r w:rsidR="008C56FA" w:rsidRPr="00F329B2">
        <w:rPr>
          <w:rFonts w:ascii="GHEA Grapalat" w:hAnsi="GHEA Grapalat"/>
        </w:rPr>
        <w:t xml:space="preserve">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8C56FA" w:rsidRPr="00F329B2">
        <w:rPr>
          <w:rFonts w:ascii="GHEA Grapalat" w:hAnsi="GHEA Grapalat"/>
        </w:rPr>
        <w:t>Fitch</w:t>
      </w:r>
      <w:proofErr w:type="spellEnd"/>
      <w:r w:rsidR="008C56FA" w:rsidRPr="00F329B2">
        <w:rPr>
          <w:rFonts w:ascii="GHEA Grapalat" w:hAnsi="GHEA Grapalat"/>
        </w:rPr>
        <w:t xml:space="preserve">, </w:t>
      </w:r>
      <w:proofErr w:type="spellStart"/>
      <w:r w:rsidR="008C56FA" w:rsidRPr="00F329B2">
        <w:rPr>
          <w:rFonts w:ascii="GHEA Grapalat" w:hAnsi="GHEA Grapalat"/>
        </w:rPr>
        <w:t>Moodys</w:t>
      </w:r>
      <w:proofErr w:type="spellEnd"/>
      <w:r w:rsidR="008C56FA" w:rsidRPr="00F329B2">
        <w:rPr>
          <w:rFonts w:ascii="GHEA Grapalat" w:hAnsi="GHEA Grapalat"/>
        </w:rPr>
        <w:t xml:space="preserve">, </w:t>
      </w:r>
      <w:proofErr w:type="spellStart"/>
      <w:r w:rsidR="008C56FA" w:rsidRPr="00F329B2">
        <w:rPr>
          <w:rFonts w:ascii="GHEA Grapalat" w:hAnsi="GHEA Grapalat"/>
        </w:rPr>
        <w:t>Standard</w:t>
      </w:r>
      <w:proofErr w:type="spellEnd"/>
      <w:r w:rsidR="008C56FA" w:rsidRPr="00F329B2">
        <w:rPr>
          <w:rFonts w:ascii="GHEA Grapalat" w:hAnsi="GHEA Grapalat"/>
        </w:rPr>
        <w:t xml:space="preserve"> &amp; </w:t>
      </w:r>
      <w:proofErr w:type="spellStart"/>
      <w:r w:rsidR="008C56FA" w:rsidRPr="00F329B2">
        <w:rPr>
          <w:rFonts w:ascii="GHEA Grapalat" w:hAnsi="GHEA Grapalat"/>
        </w:rPr>
        <w:t>Poor's</w:t>
      </w:r>
      <w:proofErr w:type="spellEnd"/>
      <w:r w:rsidR="008C56FA" w:rsidRPr="00F329B2">
        <w:rPr>
          <w:rFonts w:ascii="GHEA Grapalat" w:hAnsi="GHEA Grapalat"/>
        </w:rPr>
        <w:t>) как минимум в размере суверенного рейтинга, присвоенного Республике Армения</w:t>
      </w:r>
      <w:r w:rsidR="00F329B2">
        <w:rPr>
          <w:rFonts w:ascii="GHEA Grapalat" w:hAnsi="GHEA Grapalat"/>
        </w:rPr>
        <w:t>.</w:t>
      </w:r>
    </w:p>
    <w:p w:rsidR="000A6B75" w:rsidRPr="009044F1" w:rsidRDefault="000A6B75"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DE5FE3">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E5FE3">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DE5FE3">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DE5FE3">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3CE0" w:rsidRPr="00572A57" w:rsidRDefault="00813CE0" w:rsidP="00DE5FE3">
      <w:pPr>
        <w:widowControl w:val="0"/>
        <w:jc w:val="center"/>
        <w:rPr>
          <w:rFonts w:ascii="GHEA Grapalat" w:hAnsi="GHEA Grapalat"/>
          <w:b/>
        </w:rPr>
      </w:pPr>
    </w:p>
    <w:p w:rsidR="00813CE0" w:rsidRPr="00572A57" w:rsidRDefault="00ED2352" w:rsidP="00DE5FE3">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rsidR="00096865" w:rsidRPr="009044F1" w:rsidRDefault="00096865" w:rsidP="00DE5FE3">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DE5FE3">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w:t>
      </w:r>
      <w:r w:rsidRPr="009044F1">
        <w:rPr>
          <w:rFonts w:ascii="GHEA Grapalat" w:hAnsi="GHEA Grapalat"/>
        </w:rPr>
        <w:lastRenderedPageBreak/>
        <w:t>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DE5FE3">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DE5FE3">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DE5FE3">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DE5FE3">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DE5FE3">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2"/>
        <w:t>6</w:t>
      </w:r>
      <w:r w:rsidRPr="009044F1">
        <w:rPr>
          <w:rFonts w:ascii="GHEA Grapalat" w:hAnsi="GHEA Grapalat"/>
        </w:rPr>
        <w:t xml:space="preserve">. </w:t>
      </w:r>
    </w:p>
    <w:p w:rsidR="00B051BE" w:rsidRPr="009044F1" w:rsidRDefault="00B051BE" w:rsidP="00DE5FE3">
      <w:pPr>
        <w:widowControl w:val="0"/>
        <w:jc w:val="center"/>
        <w:rPr>
          <w:rFonts w:ascii="GHEA Grapalat" w:hAnsi="GHEA Grapalat"/>
          <w:b/>
        </w:rPr>
      </w:pPr>
    </w:p>
    <w:p w:rsidR="00096865" w:rsidRPr="00995804" w:rsidRDefault="00955A1E" w:rsidP="00DE5FE3">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DE5FE3">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DE5FE3">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367F26">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DE5FE3">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proofErr w:type="gramStart"/>
      <w:r w:rsidRPr="009044F1">
        <w:rPr>
          <w:rFonts w:ascii="GHEA Grapalat" w:hAnsi="GHEA Grapalat"/>
          <w:sz w:val="24"/>
          <w:szCs w:val="24"/>
        </w:rPr>
        <w:t>на</w:t>
      </w:r>
      <w:proofErr w:type="gramEnd"/>
      <w:r w:rsidRPr="009044F1">
        <w:rPr>
          <w:rFonts w:ascii="GHEA Grapalat" w:hAnsi="GHEA Grapalat"/>
          <w:sz w:val="24"/>
          <w:szCs w:val="24"/>
        </w:rPr>
        <w:t xml:space="preserve"> </w:t>
      </w:r>
      <w:r w:rsidR="00541E27">
        <w:rPr>
          <w:rFonts w:ascii="GHEA Grapalat" w:hAnsi="GHEA Grapalat"/>
          <w:sz w:val="24"/>
          <w:szCs w:val="24"/>
        </w:rPr>
        <w:t>ЗАПРОСА КОТИРОВОК</w:t>
      </w:r>
      <w:r w:rsidRPr="009044F1">
        <w:rPr>
          <w:rFonts w:ascii="GHEA Grapalat" w:hAnsi="GHEA Grapalat"/>
          <w:sz w:val="24"/>
          <w:szCs w:val="24"/>
        </w:rPr>
        <w:t>.</w:t>
      </w:r>
    </w:p>
    <w:p w:rsidR="008B1605" w:rsidRDefault="00096865" w:rsidP="00DE5FE3">
      <w:pPr>
        <w:pStyle w:val="BodyTextIndent2"/>
        <w:widowControl w:val="0"/>
        <w:tabs>
          <w:tab w:val="left" w:pos="1134"/>
        </w:tabs>
        <w:spacing w:line="240" w:lineRule="auto"/>
        <w:ind w:firstLine="567"/>
        <w:rPr>
          <w:rFonts w:ascii="GHEA Grapalat" w:hAnsi="GHEA Grapalat"/>
          <w:sz w:val="24"/>
          <w:szCs w:val="24"/>
          <w:lang w:val="en-US"/>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w:t>
      </w:r>
      <w:r w:rsidRPr="009044F1">
        <w:rPr>
          <w:rFonts w:ascii="GHEA Grapalat" w:hAnsi="GHEA Grapalat"/>
          <w:sz w:val="24"/>
          <w:szCs w:val="24"/>
        </w:rPr>
        <w:lastRenderedPageBreak/>
        <w:t xml:space="preserve">чем "окончательный срок подачи заявок" </w:t>
      </w:r>
      <w:r w:rsidR="00FD3F0A">
        <w:rPr>
          <w:rFonts w:ascii="GHEA Grapalat" w:hAnsi="GHEA Grapalat"/>
          <w:sz w:val="24"/>
          <w:szCs w:val="24"/>
        </w:rPr>
        <w:t>1</w:t>
      </w:r>
      <w:r w:rsidR="0023531D" w:rsidRPr="0023531D">
        <w:rPr>
          <w:rFonts w:ascii="GHEA Grapalat" w:hAnsi="GHEA Grapalat"/>
          <w:sz w:val="24"/>
          <w:szCs w:val="24"/>
        </w:rPr>
        <w:t>1</w:t>
      </w:r>
      <w:r w:rsidR="00FD3F0A">
        <w:rPr>
          <w:rFonts w:ascii="GHEA Grapalat" w:hAnsi="GHEA Grapalat"/>
          <w:sz w:val="24"/>
          <w:szCs w:val="24"/>
        </w:rPr>
        <w:t>:00</w:t>
      </w:r>
      <w:r w:rsidR="00621C7A" w:rsidRPr="00621C7A">
        <w:rPr>
          <w:rFonts w:ascii="GHEA Grapalat" w:hAnsi="GHEA Grapalat"/>
          <w:sz w:val="24"/>
          <w:szCs w:val="24"/>
        </w:rPr>
        <w:t xml:space="preserve"> </w:t>
      </w:r>
      <w:r w:rsidRPr="009044F1">
        <w:rPr>
          <w:rFonts w:ascii="GHEA Grapalat" w:hAnsi="GHEA Grapalat"/>
          <w:sz w:val="24"/>
          <w:szCs w:val="24"/>
        </w:rPr>
        <w:t xml:space="preserve">часов </w:t>
      </w:r>
      <w:r w:rsidR="008243B8" w:rsidRPr="008243B8">
        <w:rPr>
          <w:rFonts w:ascii="GHEA Grapalat" w:hAnsi="GHEA Grapalat"/>
          <w:sz w:val="24"/>
          <w:szCs w:val="24"/>
        </w:rPr>
        <w:t>7-о</w:t>
      </w:r>
      <w:r w:rsidRPr="009044F1">
        <w:rPr>
          <w:rFonts w:ascii="GHEA Grapalat" w:hAnsi="GHEA Grapalat"/>
          <w:sz w:val="24"/>
          <w:szCs w:val="24"/>
        </w:rPr>
        <w:t>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23531D" w:rsidRPr="009044F1" w:rsidRDefault="0023531D" w:rsidP="0023531D">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23531D">
        <w:rPr>
          <w:rFonts w:ascii="GHEA Grapalat" w:hAnsi="GHEA Grapalat"/>
          <w:sz w:val="24"/>
          <w:szCs w:val="24"/>
        </w:rPr>
        <w:t xml:space="preserve">Марине Петросян.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w:t>
      </w:r>
      <w:r w:rsidRPr="009044F1">
        <w:rPr>
          <w:rFonts w:ascii="GHEA Grapalat" w:hAnsi="GHEA Grapalat"/>
          <w:sz w:val="24"/>
          <w:szCs w:val="24"/>
        </w:rPr>
        <w:t xml:space="preserve">Заявки, поданные </w:t>
      </w:r>
      <w:r>
        <w:rPr>
          <w:rFonts w:ascii="GHEA Grapalat" w:hAnsi="GHEA Grapalat"/>
          <w:sz w:val="24"/>
          <w:szCs w:val="24"/>
        </w:rPr>
        <w:t>после истечения</w:t>
      </w:r>
      <w:r w:rsidRPr="009044F1">
        <w:rPr>
          <w:rFonts w:ascii="GHEA Grapalat" w:hAnsi="GHEA Grapalat"/>
          <w:sz w:val="24"/>
          <w:szCs w:val="24"/>
        </w:rPr>
        <w:t xml:space="preserve"> окончательного срока подачи заявок, </w:t>
      </w:r>
      <w:r>
        <w:rPr>
          <w:rFonts w:ascii="GHEA Grapalat" w:hAnsi="GHEA Grapalat"/>
          <w:sz w:val="24"/>
          <w:szCs w:val="24"/>
        </w:rPr>
        <w:t xml:space="preserve">в журнале регистрации </w:t>
      </w:r>
      <w:r w:rsidRPr="009044F1">
        <w:rPr>
          <w:rFonts w:ascii="GHEA Grapalat" w:hAnsi="GHEA Grapalat"/>
          <w:sz w:val="24"/>
          <w:szCs w:val="24"/>
        </w:rPr>
        <w:t xml:space="preserve">не </w:t>
      </w:r>
      <w:r>
        <w:rPr>
          <w:rFonts w:ascii="GHEA Grapalat" w:hAnsi="GHEA Grapalat"/>
          <w:sz w:val="24"/>
          <w:szCs w:val="24"/>
        </w:rPr>
        <w:t>регистрируются, и в течение двух рабочих дней, следующих за днем их получения, возвращаются секретарем</w:t>
      </w:r>
      <w:r w:rsidRPr="009044F1">
        <w:rPr>
          <w:rFonts w:ascii="GHEA Grapalat" w:hAnsi="GHEA Grapalat"/>
          <w:sz w:val="24"/>
          <w:szCs w:val="24"/>
        </w:rPr>
        <w:t>.</w:t>
      </w:r>
    </w:p>
    <w:p w:rsidR="00B67CCD" w:rsidRPr="0023531D" w:rsidRDefault="00B67CCD" w:rsidP="00DE5FE3">
      <w:pPr>
        <w:pStyle w:val="BodyTextIndent2"/>
        <w:widowControl w:val="0"/>
        <w:tabs>
          <w:tab w:val="left" w:pos="1134"/>
        </w:tabs>
        <w:spacing w:line="240" w:lineRule="auto"/>
        <w:ind w:firstLine="567"/>
        <w:rPr>
          <w:rFonts w:ascii="GHEA Grapalat" w:hAnsi="GHEA Grapalat"/>
          <w:sz w:val="24"/>
          <w:szCs w:val="24"/>
          <w:lang w:val="en-US"/>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DE5FE3">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DE5FE3">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DE5FE3">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9C3FD4" w:rsidRPr="00051F89">
        <w:rPr>
          <w:rFonts w:ascii="GHEA Grapalat" w:hAnsi="GHEA Grapalat"/>
          <w:lang w:val="hy-AM"/>
        </w:rPr>
        <w:t xml:space="preserve"> </w:t>
      </w:r>
      <w:r w:rsidR="009C3FD4" w:rsidRPr="00051F89">
        <w:rPr>
          <w:rFonts w:ascii="GHEA Grapalat" w:hAnsi="GHEA Grapalat"/>
        </w:rPr>
        <w:t xml:space="preserve">или </w:t>
      </w:r>
      <w:r w:rsidR="009C3FD4" w:rsidRPr="007420D6">
        <w:rPr>
          <w:rFonts w:ascii="GHEA Grapalat" w:hAnsi="GHEA Grapalat"/>
        </w:rPr>
        <w:t xml:space="preserve">о </w:t>
      </w:r>
      <w:r w:rsidR="009C3FD4" w:rsidRPr="00051F89">
        <w:rPr>
          <w:rFonts w:ascii="GHEA Grapalat" w:hAnsi="GHEA Grapalat"/>
        </w:rPr>
        <w:t>наличии рейтинга кредитоспособности, установленного настоящим приглашением</w:t>
      </w:r>
      <w:proofErr w:type="gramStart"/>
      <w:r w:rsidR="009C3FD4">
        <w:rPr>
          <w:rFonts w:ascii="GHEA Grapalat" w:hAnsi="GHEA Grapalat"/>
          <w:lang w:val="hy-AM"/>
        </w:rPr>
        <w:t xml:space="preserve"> </w:t>
      </w:r>
      <w:r w:rsidR="00051F89">
        <w:rPr>
          <w:rFonts w:ascii="GHEA Grapalat" w:hAnsi="GHEA Grapalat"/>
        </w:rPr>
        <w:t>;</w:t>
      </w:r>
      <w:proofErr w:type="gramEnd"/>
      <w:r w:rsidR="00023F8F">
        <w:rPr>
          <w:rFonts w:ascii="GHEA Grapalat" w:hAnsi="GHEA Grapalat"/>
        </w:rPr>
        <w:t xml:space="preserve"> </w:t>
      </w:r>
    </w:p>
    <w:p w:rsidR="005F25EF" w:rsidRDefault="005F25EF" w:rsidP="00DE5FE3">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DE5FE3">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DE5FE3">
      <w:pPr>
        <w:pStyle w:val="norm"/>
        <w:widowControl w:val="0"/>
        <w:tabs>
          <w:tab w:val="left" w:pos="1134"/>
        </w:tabs>
        <w:spacing w:line="240" w:lineRule="auto"/>
        <w:ind w:firstLine="284"/>
        <w:rPr>
          <w:rFonts w:ascii="GHEA Grapalat" w:hAnsi="GHEA Grapalat"/>
        </w:rPr>
      </w:pPr>
      <w:r w:rsidRPr="006D32C0">
        <w:rPr>
          <w:rFonts w:ascii="GHEA Grapalat" w:hAnsi="GHEA Grapalat"/>
          <w:sz w:val="24"/>
          <w:szCs w:val="24"/>
        </w:rPr>
        <w:t xml:space="preserve">д) </w:t>
      </w:r>
      <w:r w:rsidR="007F1C07">
        <w:rPr>
          <w:rFonts w:ascii="GHEA Grapalat" w:hAnsi="GHEA Grapalat"/>
          <w:sz w:val="24"/>
          <w:szCs w:val="24"/>
        </w:rPr>
        <w:t>д</w:t>
      </w:r>
      <w:r w:rsidR="00F70632" w:rsidRPr="006D32C0">
        <w:rPr>
          <w:rFonts w:ascii="GHEA Grapalat" w:hAnsi="GHEA Grapalat"/>
          <w:sz w:val="24"/>
          <w:szCs w:val="24"/>
        </w:rPr>
        <w:t>еклараци</w:t>
      </w:r>
      <w:r w:rsidR="007F1C07">
        <w:rPr>
          <w:rFonts w:ascii="GHEA Grapalat" w:hAnsi="GHEA Grapalat"/>
          <w:sz w:val="24"/>
          <w:szCs w:val="24"/>
        </w:rPr>
        <w:t>ю</w:t>
      </w:r>
      <w:r w:rsidR="00F70632"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6D32C0" w:rsidRPr="006D32C0">
        <w:rPr>
          <w:rFonts w:ascii="GHEA Grapalat" w:hAnsi="GHEA Grapalat"/>
          <w:sz w:val="24"/>
          <w:szCs w:val="24"/>
        </w:rPr>
        <w:t>.</w:t>
      </w:r>
      <w:r w:rsidRPr="006D32C0">
        <w:rPr>
          <w:rFonts w:ascii="GHEA Grapalat" w:hAnsi="GHEA Grapalat"/>
          <w:sz w:val="24"/>
          <w:szCs w:val="24"/>
        </w:rPr>
        <w:t xml:space="preserve"> При этом</w:t>
      </w:r>
      <w:proofErr w:type="gramStart"/>
      <w:r w:rsidRPr="006D32C0">
        <w:rPr>
          <w:rFonts w:ascii="GHEA Grapalat" w:hAnsi="GHEA Grapalat"/>
          <w:sz w:val="24"/>
          <w:szCs w:val="24"/>
        </w:rPr>
        <w:t>,</w:t>
      </w:r>
      <w:proofErr w:type="gramEnd"/>
      <w:r w:rsidRPr="006D32C0">
        <w:rPr>
          <w:rFonts w:ascii="GHEA Grapalat" w:hAnsi="GHEA Grapalat"/>
          <w:sz w:val="24"/>
          <w:szCs w:val="24"/>
        </w:rPr>
        <w:t xml:space="preserve">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sidR="006D32C0">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w:t>
      </w:r>
      <w:r w:rsidR="0027519B">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27519B">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DE5F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5F2C25" w:rsidRPr="00F04430" w:rsidRDefault="0062795D" w:rsidP="00DE5FE3">
      <w:pPr>
        <w:pStyle w:val="norm"/>
        <w:widowControl w:val="0"/>
        <w:tabs>
          <w:tab w:val="left" w:pos="1134"/>
        </w:tabs>
        <w:spacing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DE5FE3">
      <w:pPr>
        <w:ind w:firstLine="567"/>
        <w:jc w:val="both"/>
        <w:rPr>
          <w:rFonts w:ascii="GHEA Grapalat" w:hAnsi="GHEA Grapalat"/>
        </w:rPr>
      </w:pPr>
      <w:r w:rsidRPr="00F04430">
        <w:rPr>
          <w:rFonts w:ascii="GHEA Grapalat" w:hAnsi="GHEA Grapalat"/>
        </w:rPr>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0845F6" w:rsidRPr="009044F1" w:rsidRDefault="005F25EF" w:rsidP="00DE5FE3">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DE5FE3">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lastRenderedPageBreak/>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DE5FE3">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DE5FE3">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DE5FE3">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9044F1" w:rsidRDefault="00333B85" w:rsidP="00DE5FE3">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E5FE3">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1A24B1" w:rsidRPr="001A24B1">
        <w:rPr>
          <w:rFonts w:ascii="GHEA Grapalat" w:hAnsi="GHEA Grapalat"/>
        </w:rPr>
        <w:t>товара</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DE5FE3">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ED437B" w:rsidRDefault="00B95FE0"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rsidR="00B95FE0" w:rsidRPr="009044F1" w:rsidRDefault="00B95FE0" w:rsidP="00DE5F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D437B" w:rsidRDefault="00B95FE0"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rsidR="00B9778A" w:rsidRDefault="00B9778A" w:rsidP="00DE5F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rsidR="00260739" w:rsidRDefault="00A14685" w:rsidP="00DE5FE3">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DE5FE3">
      <w:pPr>
        <w:pStyle w:val="norm"/>
        <w:widowControl w:val="0"/>
        <w:tabs>
          <w:tab w:val="left" w:pos="1134"/>
        </w:tabs>
        <w:spacing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w:t>
      </w:r>
      <w:proofErr w:type="gramStart"/>
      <w:r w:rsidRPr="009044F1">
        <w:rPr>
          <w:rFonts w:ascii="GHEA Grapalat" w:hAnsi="GHEA Grapalat"/>
          <w:sz w:val="24"/>
          <w:szCs w:val="24"/>
        </w:rPr>
        <w:t>системе</w:t>
      </w:r>
      <w:proofErr w:type="gramEnd"/>
      <w:r w:rsidRPr="009044F1">
        <w:rPr>
          <w:rFonts w:ascii="GHEA Grapalat" w:hAnsi="GHEA Grapalat"/>
          <w:sz w:val="24"/>
          <w:szCs w:val="24"/>
        </w:rPr>
        <w:t xml:space="preserve">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873D42" w:rsidRPr="00230D36" w:rsidRDefault="00873D42" w:rsidP="00DE5FE3">
      <w:pPr>
        <w:jc w:val="center"/>
        <w:rPr>
          <w:rFonts w:ascii="GHEA Grapalat" w:hAnsi="GHEA Grapalat"/>
          <w:b/>
        </w:rPr>
      </w:pPr>
    </w:p>
    <w:p w:rsidR="00096865" w:rsidRPr="00230D36" w:rsidRDefault="00220C7C" w:rsidP="00DE5FE3">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DE5FE3">
      <w:pPr>
        <w:jc w:val="center"/>
        <w:rPr>
          <w:rFonts w:ascii="GHEA Grapalat" w:hAnsi="GHEA Grapalat"/>
          <w:b/>
        </w:rPr>
      </w:pPr>
    </w:p>
    <w:p w:rsidR="00096865" w:rsidRPr="00AA7117" w:rsidRDefault="00220C7C" w:rsidP="00DE5FE3">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DE5FE3">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DE5FE3">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E2CA7">
        <w:rPr>
          <w:rFonts w:ascii="GHEA Grapalat" w:hAnsi="GHEA Grapalat"/>
          <w:sz w:val="24"/>
          <w:szCs w:val="24"/>
        </w:rPr>
        <w:t xml:space="preserve">посредством системы на </w:t>
      </w:r>
      <w:r w:rsidR="009E2CA7">
        <w:rPr>
          <w:rFonts w:ascii="GHEA Grapalat" w:hAnsi="GHEA Grapalat"/>
          <w:b/>
          <w:sz w:val="24"/>
          <w:szCs w:val="24"/>
        </w:rPr>
        <w:t>"</w:t>
      </w:r>
      <w:r w:rsidR="009E2CA7" w:rsidRPr="009E2CA7">
        <w:rPr>
          <w:rFonts w:ascii="GHEA Grapalat" w:hAnsi="GHEA Grapalat"/>
          <w:b/>
          <w:sz w:val="24"/>
          <w:szCs w:val="24"/>
        </w:rPr>
        <w:t>7</w:t>
      </w:r>
      <w:r w:rsidR="009E2CA7">
        <w:rPr>
          <w:rFonts w:ascii="GHEA Grapalat" w:hAnsi="GHEA Grapalat"/>
          <w:b/>
          <w:sz w:val="24"/>
          <w:szCs w:val="24"/>
        </w:rPr>
        <w:t>"-</w:t>
      </w:r>
      <w:proofErr w:type="gramStart"/>
      <w:r w:rsidR="009E2CA7">
        <w:rPr>
          <w:rFonts w:ascii="GHEA Grapalat" w:hAnsi="GHEA Grapalat"/>
          <w:b/>
          <w:sz w:val="24"/>
          <w:szCs w:val="24"/>
        </w:rPr>
        <w:t>ой</w:t>
      </w:r>
      <w:proofErr w:type="gramEnd"/>
      <w:r w:rsidR="009E2CA7">
        <w:rPr>
          <w:rFonts w:ascii="GHEA Grapalat" w:hAnsi="GHEA Grapalat"/>
          <w:b/>
          <w:sz w:val="24"/>
          <w:szCs w:val="24"/>
        </w:rPr>
        <w:t xml:space="preserve"> день в "</w:t>
      </w:r>
      <w:r w:rsidR="00FD3F0A">
        <w:rPr>
          <w:rFonts w:ascii="GHEA Grapalat" w:hAnsi="GHEA Grapalat"/>
          <w:b/>
          <w:sz w:val="24"/>
          <w:szCs w:val="24"/>
        </w:rPr>
        <w:t>1</w:t>
      </w:r>
      <w:r w:rsidR="008D5FDD" w:rsidRPr="00CC426C">
        <w:rPr>
          <w:rFonts w:ascii="GHEA Grapalat" w:hAnsi="GHEA Grapalat"/>
          <w:b/>
          <w:sz w:val="24"/>
          <w:szCs w:val="24"/>
        </w:rPr>
        <w:t>1</w:t>
      </w:r>
      <w:r w:rsidR="00FD3F0A">
        <w:rPr>
          <w:rFonts w:ascii="GHEA Grapalat" w:hAnsi="GHEA Grapalat"/>
          <w:b/>
          <w:sz w:val="24"/>
          <w:szCs w:val="24"/>
        </w:rPr>
        <w:t>:00</w:t>
      </w:r>
      <w:r w:rsidR="009E2CA7" w:rsidRPr="009E2CA7">
        <w:rPr>
          <w:rFonts w:ascii="GHEA Grapalat" w:hAnsi="GHEA Grapalat"/>
          <w:b/>
          <w:sz w:val="24"/>
          <w:szCs w:val="24"/>
        </w:rPr>
        <w:t>"</w:t>
      </w:r>
      <w:r w:rsidR="009E2CA7" w:rsidRPr="009E2CA7">
        <w:rPr>
          <w:rFonts w:ascii="GHEA Grapalat" w:hAnsi="GHEA Grapalat"/>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rsidR="00ED6836" w:rsidRPr="009044F1" w:rsidRDefault="009B6D58" w:rsidP="00DE5FE3">
      <w:pPr>
        <w:widowControl w:val="0"/>
        <w:ind w:firstLine="567"/>
        <w:jc w:val="both"/>
        <w:rPr>
          <w:rFonts w:ascii="GHEA Grapalat" w:hAnsi="GHEA Grapalat" w:cs="Sylfaen"/>
        </w:rPr>
      </w:pPr>
      <w:proofErr w:type="gramStart"/>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3B60D5" w:rsidRPr="009044F1" w:rsidRDefault="00ED6836" w:rsidP="00DE5FE3">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DE5FE3">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DE5FE3">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w:t>
      </w:r>
      <w:r w:rsidR="00CA7C54">
        <w:rPr>
          <w:rFonts w:ascii="GHEA Grapalat" w:hAnsi="GHEA Grapalat"/>
        </w:rPr>
        <w:lastRenderedPageBreak/>
        <w:t>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rsidR="00ED6836" w:rsidRPr="009044F1" w:rsidRDefault="00745561" w:rsidP="00DE5FE3">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84234E">
        <w:rPr>
          <w:rFonts w:ascii="GHEA Grapalat" w:hAnsi="GHEA Grapalat"/>
          <w:i w:val="0"/>
          <w:sz w:val="24"/>
          <w:szCs w:val="24"/>
        </w:rPr>
        <w:t>ЦБ</w:t>
      </w:r>
      <w:r w:rsidR="00A01157">
        <w:rPr>
          <w:rFonts w:ascii="GHEA Grapalat" w:hAnsi="GHEA Grapalat"/>
          <w:i w:val="0"/>
          <w:sz w:val="24"/>
          <w:szCs w:val="24"/>
        </w:rPr>
        <w:t>.</w:t>
      </w:r>
    </w:p>
    <w:p w:rsidR="00096865" w:rsidRPr="009044F1" w:rsidRDefault="00FD274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8.6.</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DE5FE3">
      <w:pPr>
        <w:pStyle w:val="BodyTextIndent"/>
        <w:widowControl w:val="0"/>
        <w:tabs>
          <w:tab w:val="left" w:pos="1134"/>
        </w:tabs>
        <w:spacing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8.7.</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w:t>
      </w:r>
      <w:r w:rsidRPr="009044F1">
        <w:rPr>
          <w:rFonts w:ascii="GHEA Grapalat" w:hAnsi="GHEA Grapalat"/>
          <w:sz w:val="24"/>
          <w:szCs w:val="24"/>
        </w:rPr>
        <w:lastRenderedPageBreak/>
        <w:t>оцененные как удовлетворяющие неценовым условиям, превышают цену закупк</w:t>
      </w:r>
      <w:r w:rsidR="00412C15">
        <w:rPr>
          <w:rFonts w:ascii="GHEA Grapalat" w:hAnsi="GHEA Grapalat"/>
          <w:sz w:val="24"/>
          <w:szCs w:val="24"/>
        </w:rPr>
        <w:t>и</w:t>
      </w:r>
      <w:r w:rsidRPr="009044F1">
        <w:rPr>
          <w:rFonts w:ascii="GHEA Grapalat" w:hAnsi="GHEA Grapalat"/>
          <w:sz w:val="24"/>
          <w:szCs w:val="24"/>
        </w:rPr>
        <w:t xml:space="preserve"> приобретаемых в рамках настоящей процедуры </w:t>
      </w:r>
      <w:r w:rsidR="00412C15">
        <w:rPr>
          <w:rFonts w:ascii="GHEA Grapalat" w:hAnsi="GHEA Grapalat"/>
          <w:sz w:val="24"/>
          <w:szCs w:val="24"/>
        </w:rPr>
        <w:t>работ</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DE5FE3">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C81316">
        <w:rPr>
          <w:rFonts w:ascii="GHEA Grapalat" w:hAnsi="GHEA Grapalat"/>
          <w:sz w:val="24"/>
          <w:szCs w:val="24"/>
        </w:rPr>
        <w:t>за</w:t>
      </w:r>
      <w:r w:rsidR="00C81316" w:rsidRPr="00927888">
        <w:rPr>
          <w:rFonts w:ascii="GHEA Grapalat" w:hAnsi="GHEA Grapalat"/>
          <w:sz w:val="24"/>
          <w:szCs w:val="24"/>
        </w:rPr>
        <w:t>купк</w:t>
      </w:r>
      <w:r w:rsidR="00C8131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p>
    <w:p w:rsidR="00254A26" w:rsidRDefault="00254A26" w:rsidP="00DE5FE3">
      <w:pPr>
        <w:pStyle w:val="norm"/>
        <w:widowControl w:val="0"/>
        <w:tabs>
          <w:tab w:val="left" w:pos="1134"/>
        </w:tabs>
        <w:spacing w:line="240" w:lineRule="auto"/>
        <w:ind w:firstLine="567"/>
        <w:rPr>
          <w:ins w:id="4" w:author="Inesa Kocharyan" w:date="2022-05-27T10:52:00Z"/>
          <w:rFonts w:ascii="GHEA Grapalat" w:hAnsi="GHEA Grapalat"/>
          <w:sz w:val="24"/>
          <w:szCs w:val="24"/>
        </w:rPr>
      </w:pPr>
      <w:proofErr w:type="gramStart"/>
      <w:r w:rsidRPr="00AA14B6">
        <w:rPr>
          <w:rFonts w:ascii="GHEA Grapalat" w:hAnsi="GHEA Grapalat"/>
          <w:sz w:val="24"/>
          <w:szCs w:val="24"/>
        </w:rPr>
        <w:t>е.</w:t>
      </w:r>
      <w:r w:rsidRPr="00AA14B6">
        <w:rPr>
          <w:rFonts w:ascii="GHEA Grapalat" w:hAnsi="GHEA Grapalat"/>
          <w:sz w:val="24"/>
          <w:szCs w:val="24"/>
        </w:rPr>
        <w:tab/>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w:t>
      </w:r>
      <w:r w:rsidR="00675873" w:rsidRPr="00AA14B6">
        <w:rPr>
          <w:rFonts w:ascii="GHEA Grapalat" w:hAnsi="GHEA Grapalat"/>
          <w:sz w:val="24"/>
          <w:szCs w:val="24"/>
        </w:rPr>
        <w:t>закупк</w:t>
      </w:r>
      <w:r w:rsidR="00675873">
        <w:rPr>
          <w:rFonts w:ascii="GHEA Grapalat" w:hAnsi="GHEA Grapalat"/>
          <w:sz w:val="24"/>
          <w:szCs w:val="24"/>
        </w:rPr>
        <w:t>и</w:t>
      </w:r>
      <w:r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4F2C09" w:rsidRPr="004F2C09">
        <w:rPr>
          <w:rFonts w:ascii="GHEA Grapalat" w:hAnsi="GHEA Grapalat"/>
          <w:sz w:val="24"/>
          <w:szCs w:val="24"/>
        </w:rPr>
        <w:t>заключаемым с последним договором,</w:t>
      </w:r>
      <w:r w:rsidRPr="00AA14B6">
        <w:rPr>
          <w:rFonts w:ascii="GHEA Grapalat" w:hAnsi="GHEA Grapalat"/>
          <w:sz w:val="24"/>
          <w:szCs w:val="24"/>
        </w:rPr>
        <w:t xml:space="preserve"> вступают в силу в случае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средств в размере цены, превышающей цену </w:t>
      </w:r>
      <w:r w:rsidR="00365152" w:rsidRPr="00AA14B6">
        <w:rPr>
          <w:rFonts w:ascii="GHEA Grapalat" w:hAnsi="GHEA Grapalat"/>
          <w:sz w:val="24"/>
          <w:szCs w:val="24"/>
        </w:rPr>
        <w:t>закупк</w:t>
      </w:r>
      <w:r w:rsidR="00365152">
        <w:rPr>
          <w:rFonts w:ascii="GHEA Grapalat" w:hAnsi="GHEA Grapalat"/>
          <w:sz w:val="24"/>
          <w:szCs w:val="24"/>
        </w:rPr>
        <w:t>и</w:t>
      </w:r>
      <w:proofErr w:type="gramEnd"/>
      <w:r w:rsidRPr="00AA14B6">
        <w:rPr>
          <w:rFonts w:ascii="GHEA Grapalat" w:hAnsi="GHEA Grapalat"/>
          <w:sz w:val="24"/>
          <w:szCs w:val="24"/>
        </w:rPr>
        <w:t xml:space="preserve"> и заключения </w:t>
      </w:r>
      <w:r w:rsidR="004F2C09" w:rsidRPr="004F2C09">
        <w:rPr>
          <w:rFonts w:ascii="GHEA Grapalat" w:hAnsi="GHEA Grapalat"/>
          <w:sz w:val="24"/>
          <w:szCs w:val="24"/>
        </w:rPr>
        <w:t xml:space="preserve">на этой основе </w:t>
      </w:r>
      <w:r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w:t>
      </w:r>
      <w:proofErr w:type="spellStart"/>
      <w:r w:rsidRPr="00AA14B6">
        <w:rPr>
          <w:rFonts w:ascii="GHEA Grapalat" w:hAnsi="GHEA Grapalat"/>
          <w:sz w:val="24"/>
          <w:szCs w:val="24"/>
        </w:rPr>
        <w:t>предусмотрения</w:t>
      </w:r>
      <w:proofErr w:type="spellEnd"/>
      <w:r w:rsidRPr="00AA14B6">
        <w:rPr>
          <w:rFonts w:ascii="GHEA Grapalat" w:hAnsi="GHEA Grapalat"/>
          <w:sz w:val="24"/>
          <w:szCs w:val="24"/>
        </w:rPr>
        <w:t xml:space="preserve"> дополнительных финансовых сре</w:t>
      </w:r>
      <w:proofErr w:type="gramStart"/>
      <w:r w:rsidRPr="00AA14B6">
        <w:rPr>
          <w:rFonts w:ascii="GHEA Grapalat" w:hAnsi="GHEA Grapalat"/>
          <w:sz w:val="24"/>
          <w:szCs w:val="24"/>
        </w:rPr>
        <w:t>дств с пр</w:t>
      </w:r>
      <w:proofErr w:type="gramEnd"/>
      <w:r w:rsidRPr="00AA14B6">
        <w:rPr>
          <w:rFonts w:ascii="GHEA Grapalat" w:hAnsi="GHEA Grapalat"/>
          <w:sz w:val="24"/>
          <w:szCs w:val="24"/>
        </w:rPr>
        <w:t xml:space="preserve">одлением сроков </w:t>
      </w:r>
      <w:r w:rsidR="00813485">
        <w:rPr>
          <w:rFonts w:ascii="GHEA Grapalat" w:hAnsi="GHEA Grapalat"/>
          <w:sz w:val="24"/>
          <w:szCs w:val="24"/>
        </w:rPr>
        <w:t>выполнения работ</w:t>
      </w:r>
      <w:r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7E7A22" w:rsidRDefault="007E7A22" w:rsidP="00DE5FE3">
      <w:pPr>
        <w:pStyle w:val="norm"/>
        <w:widowControl w:val="0"/>
        <w:tabs>
          <w:tab w:val="left" w:pos="1134"/>
        </w:tabs>
        <w:spacing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sidR="008716DF">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DE5FE3">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w:t>
      </w:r>
      <w:r w:rsidR="006A180E" w:rsidRPr="00C34AFD">
        <w:rPr>
          <w:rFonts w:ascii="GHEA Grapalat" w:hAnsi="GHEA Grapalat"/>
          <w:sz w:val="24"/>
          <w:szCs w:val="24"/>
        </w:rPr>
        <w:t>закупк</w:t>
      </w:r>
      <w:r w:rsidR="006A180E">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DE5FE3">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proofErr w:type="gramStart"/>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w:t>
      </w:r>
      <w:proofErr w:type="gramEnd"/>
      <w:r w:rsidRPr="009044F1">
        <w:rPr>
          <w:rFonts w:ascii="GHEA Grapalat" w:hAnsi="GHEA Grapalat"/>
          <w:sz w:val="24"/>
          <w:szCs w:val="24"/>
        </w:rPr>
        <w:t>, предлагая последнему исправить несоответствия до окончания срока приостановления.</w:t>
      </w:r>
    </w:p>
    <w:p w:rsidR="003B3E74" w:rsidRPr="00AA7117" w:rsidRDefault="006A3C8A" w:rsidP="00DE5FE3">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E18BF" w:rsidRPr="00CE18BF"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D90CA1" w:rsidRPr="00CE18BF">
        <w:rPr>
          <w:rFonts w:ascii="GHEA Grapalat" w:hAnsi="GHEA Grapalat"/>
          <w:sz w:val="24"/>
          <w:szCs w:val="24"/>
        </w:rPr>
        <w:t>ю(</w:t>
      </w:r>
      <w:proofErr w:type="gramEnd"/>
      <w:r w:rsidR="00D90CA1" w:rsidRPr="00CE18BF">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DE5FE3">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0526D" w:rsidRPr="00110330" w:rsidRDefault="008769B4" w:rsidP="00DE5FE3">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proofErr w:type="gramStart"/>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w:t>
      </w:r>
      <w:proofErr w:type="gramEnd"/>
      <w:r w:rsidR="00D0526D" w:rsidRPr="00110330">
        <w:rPr>
          <w:rFonts w:ascii="GHEA Grapalat" w:hAnsi="GHEA Grapalat"/>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D0526D" w:rsidRPr="00110330">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D0526D" w:rsidRPr="00110330">
        <w:rPr>
          <w:rFonts w:ascii="GHEA Grapalat" w:hAnsi="GHEA Grapalat"/>
        </w:rPr>
        <w:t xml:space="preserve">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rsidR="00BC15AF" w:rsidRPr="00110330" w:rsidRDefault="00BC15AF" w:rsidP="00DE5FE3">
      <w:pPr>
        <w:widowControl w:val="0"/>
        <w:tabs>
          <w:tab w:val="left" w:pos="1276"/>
        </w:tabs>
        <w:rPr>
          <w:rFonts w:ascii="GHEA Grapalat" w:hAnsi="GHEA Grapalat"/>
        </w:rPr>
      </w:pPr>
      <w:r w:rsidRPr="00110330">
        <w:rPr>
          <w:rFonts w:ascii="GHEA Grapalat" w:hAnsi="GHEA Grapalat"/>
        </w:rPr>
        <w:t>При этом</w:t>
      </w:r>
      <w:proofErr w:type="gramStart"/>
      <w:r w:rsidRPr="00110330">
        <w:rPr>
          <w:rFonts w:ascii="GHEA Grapalat" w:hAnsi="GHEA Grapalat"/>
        </w:rPr>
        <w:t>,</w:t>
      </w:r>
      <w:proofErr w:type="gramEnd"/>
      <w:r w:rsidRPr="00110330">
        <w:rPr>
          <w:rFonts w:ascii="GHEA Grapalat" w:hAnsi="GHEA Grapalat"/>
        </w:rPr>
        <w:t xml:space="preserve"> если:</w:t>
      </w:r>
    </w:p>
    <w:p w:rsidR="00BC15AF" w:rsidRPr="00110330" w:rsidRDefault="00BC15AF" w:rsidP="00DB233F">
      <w:pPr>
        <w:pStyle w:val="ListParagraph"/>
        <w:widowControl w:val="0"/>
        <w:numPr>
          <w:ilvl w:val="0"/>
          <w:numId w:val="9"/>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C15AF" w:rsidRPr="00110330" w:rsidRDefault="00BC15AF" w:rsidP="00DB233F">
      <w:pPr>
        <w:pStyle w:val="ListParagraph"/>
        <w:widowControl w:val="0"/>
        <w:numPr>
          <w:ilvl w:val="0"/>
          <w:numId w:val="9"/>
        </w:numPr>
        <w:ind w:left="0" w:firstLine="284"/>
        <w:contextualSpacing/>
        <w:jc w:val="both"/>
        <w:rPr>
          <w:rFonts w:ascii="GHEA Grapalat" w:hAnsi="GHEA Grapalat"/>
        </w:rPr>
      </w:pPr>
      <w:proofErr w:type="gramStart"/>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DE5FE3">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DE5FE3">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proofErr w:type="gramStart"/>
      <w:r w:rsidR="00A74478">
        <w:rPr>
          <w:rFonts w:ascii="GHEA Grapalat" w:hAnsi="GHEA Grapalat"/>
          <w:sz w:val="24"/>
          <w:szCs w:val="24"/>
        </w:rPr>
        <w:t xml:space="preserve"> </w:t>
      </w:r>
      <w:r w:rsidR="00A23E7B">
        <w:rPr>
          <w:rFonts w:ascii="GHEA Grapalat" w:hAnsi="GHEA Grapalat"/>
          <w:sz w:val="24"/>
          <w:szCs w:val="24"/>
        </w:rPr>
        <w:t>.</w:t>
      </w:r>
      <w:proofErr w:type="gramEnd"/>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DE5FE3">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w:t>
      </w:r>
      <w:r w:rsidRPr="001439BD">
        <w:rPr>
          <w:rFonts w:ascii="GHEA Grapalat" w:hAnsi="GHEA Grapalat"/>
          <w:spacing w:val="-4"/>
          <w:sz w:val="24"/>
          <w:szCs w:val="24"/>
        </w:rPr>
        <w:lastRenderedPageBreak/>
        <w:t>комиссии, которые предоставляются в течение одного календарного дня.</w:t>
      </w:r>
    </w:p>
    <w:p w:rsidR="009B0DA1" w:rsidRPr="009044F1" w:rsidRDefault="00B5219E" w:rsidP="00DE5FE3">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proofErr w:type="gramStart"/>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roofErr w:type="gramEnd"/>
    </w:p>
    <w:p w:rsidR="00265D18" w:rsidRPr="009044F1" w:rsidRDefault="00265D18" w:rsidP="00DE5FE3">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DE5FE3">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DE5FE3">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DE5FE3">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DE5FE3">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DE5FE3">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DE5FE3">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DE5FE3">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w:t>
      </w:r>
      <w:r w:rsidRPr="009044F1">
        <w:rPr>
          <w:rFonts w:ascii="GHEA Grapalat" w:hAnsi="GHEA Grapalat"/>
          <w:sz w:val="24"/>
          <w:szCs w:val="24"/>
        </w:rPr>
        <w:lastRenderedPageBreak/>
        <w:t>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DE5FE3">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00780" w:rsidRDefault="00583092" w:rsidP="00DE5FE3">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 xml:space="preserve">Период ожидания в случае настоящей процедуры составляет </w:t>
      </w:r>
      <w:r w:rsidRPr="005F3264">
        <w:rPr>
          <w:rFonts w:ascii="GHEA Grapalat" w:hAnsi="GHEA Grapalat"/>
          <w:b/>
          <w:sz w:val="24"/>
          <w:szCs w:val="24"/>
          <w:u w:val="single"/>
        </w:rPr>
        <w:t>"</w:t>
      </w:r>
      <w:r w:rsidR="005F3264" w:rsidRPr="005F3264">
        <w:rPr>
          <w:rFonts w:ascii="GHEA Grapalat" w:hAnsi="GHEA Grapalat"/>
          <w:b/>
          <w:sz w:val="24"/>
          <w:szCs w:val="24"/>
          <w:u w:val="single"/>
        </w:rPr>
        <w:t>10</w:t>
      </w:r>
      <w:r w:rsidRPr="005F3264">
        <w:rPr>
          <w:rFonts w:ascii="GHEA Grapalat" w:hAnsi="GHEA Grapalat"/>
          <w:b/>
          <w:sz w:val="24"/>
          <w:szCs w:val="24"/>
          <w:u w:val="single"/>
        </w:rPr>
        <w:t>" календарных дней.</w:t>
      </w:r>
      <w:r w:rsidRPr="009044F1">
        <w:rPr>
          <w:rFonts w:ascii="GHEA Grapalat" w:hAnsi="GHEA Grapalat"/>
          <w:sz w:val="24"/>
          <w:szCs w:val="24"/>
        </w:rPr>
        <w:t xml:space="preserve"> Период ожидания</w:t>
      </w:r>
      <w:r w:rsidR="00A835E3">
        <w:rPr>
          <w:rFonts w:ascii="GHEA Grapalat" w:hAnsi="GHEA Grapalat"/>
          <w:sz w:val="24"/>
          <w:szCs w:val="24"/>
        </w:rPr>
        <w:t>:</w:t>
      </w:r>
      <w:r w:rsidRPr="009044F1">
        <w:rPr>
          <w:rFonts w:ascii="GHEA Grapalat" w:hAnsi="GHEA Grapalat"/>
          <w:sz w:val="24"/>
          <w:szCs w:val="24"/>
        </w:rPr>
        <w:t xml:space="preserve"> </w:t>
      </w:r>
    </w:p>
    <w:p w:rsidR="00500780" w:rsidRPr="00A835E3" w:rsidRDefault="00500780" w:rsidP="00DE5FE3">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6D684E" w:rsidRDefault="00500780" w:rsidP="00DE5FE3">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w:t>
      </w:r>
      <w:proofErr w:type="gramStart"/>
      <w:r w:rsidRPr="00A835E3">
        <w:rPr>
          <w:rFonts w:ascii="GHEA Grapalat" w:hAnsi="GHEA Grapalat"/>
          <w:sz w:val="24"/>
          <w:szCs w:val="24"/>
        </w:rPr>
        <w:t>участник</w:t>
      </w:r>
      <w:proofErr w:type="gramEnd"/>
      <w:r w:rsidRPr="00A835E3">
        <w:rPr>
          <w:rFonts w:ascii="GHEA Grapalat" w:hAnsi="GHEA Grapalat"/>
          <w:sz w:val="24"/>
          <w:szCs w:val="24"/>
        </w:rPr>
        <w:t xml:space="preserve">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500780" w:rsidRPr="00A835E3" w:rsidRDefault="006D684E" w:rsidP="00DE5FE3">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8D3FD5" w:rsidRDefault="008D3FD5" w:rsidP="00DE5FE3">
      <w:pPr>
        <w:widowControl w:val="0"/>
        <w:jc w:val="center"/>
        <w:rPr>
          <w:rFonts w:ascii="GHEA Grapalat" w:hAnsi="GHEA Grapalat"/>
          <w:b/>
          <w:lang w:val="hy-AM"/>
        </w:rPr>
      </w:pPr>
    </w:p>
    <w:p w:rsidR="00312693" w:rsidRPr="00312693" w:rsidRDefault="00312693" w:rsidP="00DE5FE3">
      <w:pPr>
        <w:widowControl w:val="0"/>
        <w:jc w:val="center"/>
        <w:rPr>
          <w:rFonts w:ascii="GHEA Grapalat" w:hAnsi="GHEA Grapalat"/>
          <w:b/>
          <w:lang w:val="hy-AM"/>
        </w:rPr>
      </w:pPr>
    </w:p>
    <w:p w:rsidR="000313A6" w:rsidRPr="009044F1" w:rsidRDefault="00AA0AD8" w:rsidP="00DE5FE3">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9365B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DE5FE3">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proofErr w:type="gramStart"/>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proofErr w:type="gramEnd"/>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rsidR="00E01485" w:rsidRDefault="000313A6" w:rsidP="00DE5FE3">
      <w:pPr>
        <w:widowControl w:val="0"/>
        <w:ind w:firstLine="567"/>
        <w:jc w:val="both"/>
        <w:rPr>
          <w:ins w:id="6" w:author="Inesa Kocharyan" w:date="2021-04-09T12:48:00Z"/>
          <w:rFonts w:ascii="GHEA Grapalat" w:hAnsi="GHEA Grapalat"/>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w:t>
      </w:r>
      <w:r w:rsidRPr="009044F1">
        <w:rPr>
          <w:rFonts w:ascii="GHEA Grapalat" w:hAnsi="GHEA Grapalat"/>
        </w:rPr>
        <w:lastRenderedPageBreak/>
        <w:t>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DE5FE3">
      <w:pPr>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DE5FE3">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546AA0" w:rsidRPr="00572A57" w:rsidRDefault="00546AA0" w:rsidP="00DE5FE3">
      <w:pPr>
        <w:widowControl w:val="0"/>
        <w:jc w:val="center"/>
        <w:rPr>
          <w:rFonts w:ascii="GHEA Grapalat" w:hAnsi="GHEA Grapalat"/>
          <w:b/>
        </w:rPr>
      </w:pPr>
    </w:p>
    <w:p w:rsidR="00546AA0" w:rsidRPr="00572A57" w:rsidRDefault="00030D40" w:rsidP="00DE5FE3">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DE5FE3">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w:t>
      </w:r>
      <w:proofErr w:type="gramStart"/>
      <w:r w:rsidR="007966BA" w:rsidRPr="00681C1F">
        <w:rPr>
          <w:rFonts w:ascii="GHEA Grapalat" w:hAnsi="GHEA Grapalat"/>
          <w:color w:val="000000" w:themeColor="text1"/>
        </w:rPr>
        <w:t>а(</w:t>
      </w:r>
      <w:proofErr w:type="gramEnd"/>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rsidR="003F24FF" w:rsidRPr="00572A57" w:rsidRDefault="00A6609C" w:rsidP="00DE5FE3">
      <w:pPr>
        <w:widowControl w:val="0"/>
        <w:tabs>
          <w:tab w:val="left" w:pos="1276"/>
        </w:tabs>
        <w:ind w:firstLine="567"/>
        <w:jc w:val="both"/>
        <w:rPr>
          <w:rFonts w:ascii="GHEA Grapalat" w:hAnsi="GHEA Grapalat"/>
        </w:rPr>
      </w:pPr>
      <w:r>
        <w:rPr>
          <w:rFonts w:ascii="GHEA Grapalat" w:hAnsi="GHEA Grapalat"/>
        </w:rPr>
        <w:t xml:space="preserve">10.2 </w:t>
      </w:r>
      <w:r w:rsidR="008C5F2A" w:rsidRPr="00166D4A">
        <w:rPr>
          <w:rFonts w:ascii="GHEA Grapalat" w:hAnsi="GHEA Grapalat"/>
          <w:b/>
          <w:u w:val="single"/>
        </w:rPr>
        <w:t xml:space="preserve">Размер обеспечения квалификации равен </w:t>
      </w:r>
      <w:r w:rsidR="00797722" w:rsidRPr="00166D4A">
        <w:rPr>
          <w:rFonts w:ascii="GHEA Grapalat" w:hAnsi="GHEA Grapalat"/>
          <w:b/>
          <w:u w:val="single"/>
        </w:rPr>
        <w:t xml:space="preserve">15 процентам </w:t>
      </w:r>
      <w:r w:rsidR="00123A23" w:rsidRPr="00166D4A">
        <w:rPr>
          <w:rFonts w:ascii="GHEA Grapalat" w:hAnsi="GHEA Grapalat"/>
          <w:b/>
          <w:u w:val="single"/>
        </w:rPr>
        <w:t>от цены закупки работ закупаемых в рамках данной процедуры</w:t>
      </w:r>
      <w:r w:rsidR="008C5F2A" w:rsidRPr="00166D4A">
        <w:rPr>
          <w:rFonts w:ascii="GHEA Grapalat" w:hAnsi="GHEA Grapalat"/>
          <w:b/>
          <w:u w:val="single"/>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731129">
        <w:rPr>
          <w:rFonts w:ascii="GHEA Grapalat" w:hAnsi="GHEA Grapalat"/>
        </w:rPr>
        <w:t>20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rsidR="004153E3" w:rsidRPr="005242F9" w:rsidRDefault="004153E3" w:rsidP="00DE5FE3">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 xml:space="preserve">и участник признается отобранным участником </w:t>
      </w:r>
      <w:proofErr w:type="gramStart"/>
      <w:r w:rsidRPr="005242F9">
        <w:rPr>
          <w:rFonts w:ascii="GHEA Grapalat" w:hAnsi="GHEA Grapalat" w:cs="Sylfaen"/>
        </w:rPr>
        <w:t>по</w:t>
      </w:r>
      <w:proofErr w:type="gramEnd"/>
      <w:r w:rsidRPr="005242F9">
        <w:rPr>
          <w:rFonts w:ascii="GHEA Grapalat" w:hAnsi="GHEA Grapalat" w:cs="Sylfaen"/>
        </w:rPr>
        <w:t xml:space="preserve"> более </w:t>
      </w:r>
      <w:proofErr w:type="gramStart"/>
      <w:r w:rsidRPr="005242F9">
        <w:rPr>
          <w:rFonts w:ascii="GHEA Grapalat" w:hAnsi="GHEA Grapalat" w:cs="Sylfaen"/>
        </w:rPr>
        <w:t>чем</w:t>
      </w:r>
      <w:proofErr w:type="gramEnd"/>
      <w:r w:rsidRPr="005242F9">
        <w:rPr>
          <w:rFonts w:ascii="GHEA Grapalat" w:hAnsi="GHEA Grapalat" w:cs="Sylfaen"/>
        </w:rPr>
        <w:t xml:space="preserve">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CE75A2" w:rsidRPr="00620A5A" w:rsidRDefault="005B796C" w:rsidP="00DE5FE3">
      <w:pPr>
        <w:widowControl w:val="0"/>
        <w:tabs>
          <w:tab w:val="left" w:pos="1276"/>
        </w:tabs>
        <w:ind w:firstLine="567"/>
        <w:jc w:val="both"/>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143E9D" w:rsidRDefault="005B796C" w:rsidP="00DE5FE3">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w:t>
      </w:r>
      <w:r w:rsidR="00572A57" w:rsidRPr="005242F9">
        <w:rPr>
          <w:rFonts w:ascii="GHEA Grapalat" w:hAnsi="GHEA Grapalat"/>
        </w:rPr>
        <w:t>непосредственно не взаимосвязано</w:t>
      </w:r>
      <w:r w:rsidRPr="005242F9">
        <w:rPr>
          <w:rFonts w:ascii="GHEA Grapalat" w:hAnsi="GHEA Grapalat"/>
        </w:rPr>
        <w:t xml:space="preserve"> с окончательным </w:t>
      </w:r>
      <w:proofErr w:type="gramStart"/>
      <w:r w:rsidRPr="005242F9">
        <w:rPr>
          <w:rFonts w:ascii="GHEA Grapalat" w:hAnsi="GHEA Grapalat"/>
        </w:rPr>
        <w:t>результатом</w:t>
      </w:r>
      <w:proofErr w:type="gramEnd"/>
      <w:r w:rsidRPr="005242F9">
        <w:rPr>
          <w:rFonts w:ascii="GHEA Grapalat" w:hAnsi="GHEA Grapalat"/>
        </w:rPr>
        <w:t xml:space="preserve">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143E9D" w:rsidRPr="00935401">
        <w:rPr>
          <w:rFonts w:ascii="GHEA Grapalat" w:hAnsi="GHEA Grapalat"/>
        </w:rPr>
        <w:t xml:space="preserve">в </w:t>
      </w:r>
      <w:r w:rsidR="00143E9D" w:rsidRPr="00935401">
        <w:rPr>
          <w:rFonts w:ascii="GHEA Grapalat" w:hAnsi="GHEA Grapalat"/>
        </w:rPr>
        <w:lastRenderedPageBreak/>
        <w:t>пропорции, исчисленной в отношении суммы этого этапа.</w:t>
      </w:r>
    </w:p>
    <w:p w:rsidR="009E68F3" w:rsidRPr="0001217D" w:rsidRDefault="009E68F3" w:rsidP="00DE5FE3">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Pr="0054287C" w:rsidRDefault="005B796C" w:rsidP="00DE5FE3">
      <w:pPr>
        <w:widowControl w:val="0"/>
        <w:tabs>
          <w:tab w:val="left" w:pos="1276"/>
        </w:tabs>
        <w:ind w:firstLine="567"/>
        <w:jc w:val="both"/>
        <w:rPr>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4"/>
        <w:t>13</w:t>
      </w:r>
      <w:r w:rsidR="00A6609C" w:rsidRPr="0054287C">
        <w:rPr>
          <w:rFonts w:ascii="GHEA Grapalat" w:hAnsi="GHEA Grapalat"/>
        </w:rPr>
        <w:t xml:space="preserve"> </w:t>
      </w:r>
    </w:p>
    <w:p w:rsidR="002406D8" w:rsidRPr="001775FE" w:rsidRDefault="002406D8" w:rsidP="00DE5FE3">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1775FE" w:rsidRDefault="00030D40" w:rsidP="00DE5FE3">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66D4A">
        <w:rPr>
          <w:rFonts w:ascii="GHEA Grapalat" w:hAnsi="GHEA Grapalat"/>
          <w:b/>
          <w:u w:val="single"/>
        </w:rPr>
        <w:t xml:space="preserve">Размер обеспечения договора составляет 10 процентов от цены </w:t>
      </w:r>
      <w:r w:rsidR="009C5CF1" w:rsidRPr="00166D4A">
        <w:rPr>
          <w:rFonts w:ascii="GHEA Grapalat" w:hAnsi="GHEA Grapalat"/>
          <w:b/>
          <w:u w:val="single"/>
        </w:rPr>
        <w:t>закупки</w:t>
      </w:r>
      <w:r w:rsidRPr="00166D4A">
        <w:rPr>
          <w:rFonts w:ascii="GHEA Grapalat" w:hAnsi="GHEA Grapalat"/>
          <w:b/>
          <w:u w:val="single"/>
        </w:rPr>
        <w:t>.</w:t>
      </w:r>
      <w:r w:rsidRPr="001775FE">
        <w:rPr>
          <w:rFonts w:ascii="GHEA Grapalat" w:hAnsi="GHEA Grapalat"/>
        </w:rPr>
        <w:t xml:space="preserve"> </w:t>
      </w:r>
      <w:r w:rsidR="002C42AD" w:rsidRPr="002C42AD">
        <w:rPr>
          <w:rFonts w:ascii="GHEA Grapalat" w:hAnsi="GHEA Grapalat"/>
        </w:rPr>
        <w:t xml:space="preserve">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002C42AD" w:rsidRPr="002C42AD">
        <w:rPr>
          <w:rFonts w:ascii="GHEA Grapalat" w:hAnsi="GHEA Grapalat"/>
        </w:rPr>
        <w:t>договора</w:t>
      </w:r>
      <w:proofErr w:type="gramStart"/>
      <w:r w:rsidR="0076724B">
        <w:rPr>
          <w:rFonts w:ascii="GHEA Grapalat" w:hAnsi="GHEA Grapalat"/>
        </w:rPr>
        <w:t>.</w:t>
      </w:r>
      <w:r w:rsidR="001723D6" w:rsidRPr="001775FE">
        <w:rPr>
          <w:rFonts w:ascii="GHEA Grapalat" w:hAnsi="GHEA Grapalat"/>
        </w:rPr>
        <w:t>О</w:t>
      </w:r>
      <w:proofErr w:type="gramEnd"/>
      <w:r w:rsidR="001723D6" w:rsidRPr="001775FE">
        <w:rPr>
          <w:rFonts w:ascii="GHEA Grapalat" w:hAnsi="GHEA Grapalat"/>
        </w:rPr>
        <w:t>беспечение</w:t>
      </w:r>
      <w:proofErr w:type="spellEnd"/>
      <w:r w:rsidR="001723D6" w:rsidRPr="001775FE">
        <w:rPr>
          <w:rFonts w:ascii="GHEA Grapalat" w:hAnsi="GHEA Grapalat"/>
        </w:rPr>
        <w:t xml:space="preserve"> </w:t>
      </w:r>
      <w:r w:rsidR="00896AAF" w:rsidRPr="001775FE">
        <w:rPr>
          <w:rFonts w:ascii="GHEA Grapalat" w:hAnsi="GHEA Grapalat"/>
        </w:rPr>
        <w:t>договора</w:t>
      </w:r>
      <w:r w:rsidR="001723D6" w:rsidRPr="001775FE">
        <w:rPr>
          <w:rFonts w:ascii="GHEA Grapalat" w:hAnsi="GHEA Grapalat"/>
        </w:rPr>
        <w:t xml:space="preserve"> представляется в </w:t>
      </w:r>
      <w:r w:rsidR="005876A3" w:rsidRPr="001775FE">
        <w:rPr>
          <w:rFonts w:ascii="GHEA Grapalat" w:hAnsi="GHEA Grapalat"/>
        </w:rPr>
        <w:t>виде</w:t>
      </w:r>
      <w:r w:rsidR="001723D6" w:rsidRPr="001775FE">
        <w:rPr>
          <w:rFonts w:ascii="GHEA Grapalat" w:hAnsi="GHEA Grapalat"/>
        </w:rPr>
        <w:t xml:space="preserve"> банковской гарантии (Приложение 5)</w:t>
      </w:r>
      <w:r w:rsidR="00375E5E" w:rsidRPr="001775FE">
        <w:rPr>
          <w:rFonts w:ascii="GHEA Grapalat" w:hAnsi="GHEA Grapalat"/>
        </w:rPr>
        <w:t xml:space="preserve"> или наличных денег</w:t>
      </w:r>
      <w:r w:rsidR="00F570C2" w:rsidRPr="001775FE">
        <w:rPr>
          <w:rStyle w:val="FootnoteReference"/>
          <w:rFonts w:ascii="GHEA Grapalat" w:hAnsi="GHEA Grapalat"/>
        </w:rPr>
        <w:footnoteReference w:customMarkFollows="1" w:id="5"/>
        <w:t>14</w:t>
      </w:r>
      <w:r w:rsidR="00375E5E" w:rsidRPr="001775FE">
        <w:rPr>
          <w:rFonts w:ascii="GHEA Grapalat" w:hAnsi="GHEA Grapalat"/>
        </w:rPr>
        <w:t>.</w:t>
      </w:r>
    </w:p>
    <w:p w:rsidR="00275C43" w:rsidRDefault="0058395E" w:rsidP="00DE5FE3">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proofErr w:type="gramStart"/>
      <w:r w:rsidR="00740EF5"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rsidR="00E969ED" w:rsidRPr="00DC30CC" w:rsidRDefault="00030D40" w:rsidP="00DE5FE3">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775FE">
        <w:rPr>
          <w:rFonts w:ascii="GHEA Grapalat" w:hAnsi="GHEA Grapalat"/>
        </w:rPr>
        <w:t>возврату</w:t>
      </w:r>
      <w:proofErr w:type="gramEnd"/>
      <w:r w:rsidRPr="001775FE">
        <w:rPr>
          <w:rFonts w:ascii="GHEA Grapalat" w:hAnsi="GHEA Grapalat"/>
        </w:rPr>
        <w:t xml:space="preserve">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DE5FE3">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71183" w:rsidRDefault="004A0321" w:rsidP="00DE5FE3">
      <w:pPr>
        <w:widowControl w:val="0"/>
        <w:tabs>
          <w:tab w:val="left" w:pos="1276"/>
        </w:tabs>
        <w:ind w:firstLine="567"/>
        <w:jc w:val="both"/>
        <w:rPr>
          <w:rFonts w:ascii="GHEA Grapalat" w:hAnsi="GHEA Grapalat"/>
          <w:lang w:val="hy-AM"/>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w:t>
      </w:r>
      <w:r w:rsidR="00180134" w:rsidRPr="009044F1">
        <w:rPr>
          <w:rFonts w:ascii="GHEA Grapalat" w:hAnsi="GHEA Grapalat"/>
        </w:rPr>
        <w:lastRenderedPageBreak/>
        <w:t>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D32092" w:rsidRPr="00B31DFD" w:rsidRDefault="00D32092" w:rsidP="00DE5FE3">
      <w:pPr>
        <w:widowControl w:val="0"/>
        <w:tabs>
          <w:tab w:val="left" w:pos="1276"/>
        </w:tabs>
        <w:ind w:firstLine="567"/>
        <w:jc w:val="both"/>
        <w:rPr>
          <w:rFonts w:ascii="GHEA Grapalat" w:hAnsi="GHEA Grapalat" w:cs="Sylfaen"/>
        </w:rPr>
      </w:pPr>
      <w:proofErr w:type="gramStart"/>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roofErr w:type="gramEnd"/>
    </w:p>
    <w:p w:rsidR="008F0732" w:rsidRPr="00625529" w:rsidRDefault="00030D40" w:rsidP="00DE5FE3">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rsidR="005162B1" w:rsidRPr="009044F1" w:rsidRDefault="00030D40" w:rsidP="00DE5FE3">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C40C1E" w:rsidRDefault="00C40C1E" w:rsidP="00DE5FE3">
      <w:pPr>
        <w:widowControl w:val="0"/>
        <w:tabs>
          <w:tab w:val="left" w:pos="1134"/>
        </w:tabs>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Pr>
          <w:rFonts w:ascii="GHEA Grapalat" w:hAnsi="GHEA Grapalat"/>
        </w:rPr>
        <w:t>г</w:t>
      </w:r>
      <w:r>
        <w:rPr>
          <w:rFonts w:ascii="GHEA Grapalat" w:hAnsi="GHEA Grapalat"/>
          <w:lang w:val="hy-AM"/>
        </w:rPr>
        <w:t>-</w:t>
      </w:r>
      <w:proofErr w:type="gramEnd"/>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AB3D55" w:rsidRPr="002156AB" w:rsidRDefault="003E194D" w:rsidP="00DE5FE3">
      <w:pPr>
        <w:widowControl w:val="0"/>
        <w:tabs>
          <w:tab w:val="left" w:pos="1134"/>
        </w:tabs>
        <w:ind w:firstLine="567"/>
        <w:jc w:val="both"/>
        <w:rPr>
          <w:rFonts w:ascii="GHEA Grapalat" w:hAnsi="GHEA Grapalat"/>
        </w:rPr>
      </w:pPr>
      <w:r w:rsidRPr="005114D0">
        <w:rPr>
          <w:rFonts w:ascii="GHEA Grapalat" w:hAnsi="GHEA Grapalat"/>
        </w:rPr>
        <w:tab/>
      </w:r>
    </w:p>
    <w:p w:rsidR="00096865" w:rsidRPr="009044F1" w:rsidRDefault="008D5016" w:rsidP="00DE5FE3">
      <w:pPr>
        <w:widowControl w:val="0"/>
        <w:tabs>
          <w:tab w:val="left" w:pos="1134"/>
        </w:tabs>
        <w:ind w:firstLine="567"/>
        <w:jc w:val="both"/>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DE5FE3">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DE5FE3">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DE5FE3">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DE5FE3">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F6A95" w:rsidRDefault="001F6A95" w:rsidP="00DE5FE3">
      <w:pPr>
        <w:widowControl w:val="0"/>
        <w:ind w:left="567" w:right="565"/>
        <w:jc w:val="center"/>
        <w:rPr>
          <w:rFonts w:ascii="GHEA Grapalat" w:hAnsi="GHEA Grapalat"/>
          <w:b/>
        </w:rPr>
      </w:pPr>
    </w:p>
    <w:p w:rsidR="00096865" w:rsidRPr="009044F1" w:rsidRDefault="008D5016" w:rsidP="00DE5FE3">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lastRenderedPageBreak/>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23AFA" w:rsidRPr="00216702" w:rsidRDefault="00023AFA" w:rsidP="00DE5FE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23AFA" w:rsidRDefault="00023AFA" w:rsidP="00DE5FE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23AFA" w:rsidRDefault="00023AFA" w:rsidP="00DE5FE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23AFA" w:rsidRDefault="00023AFA" w:rsidP="00DE5FE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23AFA" w:rsidRPr="00996C18" w:rsidRDefault="00023AFA" w:rsidP="00DE5FE3">
      <w:pPr>
        <w:widowControl w:val="0"/>
        <w:ind w:firstLine="567"/>
        <w:jc w:val="both"/>
        <w:rPr>
          <w:rFonts w:ascii="GHEA Grapalat" w:hAnsi="GHEA Grapalat"/>
        </w:rPr>
      </w:pPr>
      <w:r w:rsidRPr="000B56C9">
        <w:rPr>
          <w:rFonts w:ascii="GHEA Grapalat" w:hAnsi="GHEA Grapalat"/>
        </w:rPr>
        <w:t xml:space="preserve">12.4. </w:t>
      </w:r>
      <w:r w:rsidRPr="00570BBD">
        <w:rPr>
          <w:rFonts w:ascii="GHEA Grapalat" w:hAnsi="GHEA Grapalat"/>
          <w:color w:val="FF0000"/>
        </w:rPr>
        <w:t>Срок ожидания</w:t>
      </w:r>
      <w:r w:rsidRPr="00C54261">
        <w:rPr>
          <w:rFonts w:ascii="GHEA Grapalat" w:hAnsi="GHEA Grapalat"/>
        </w:rPr>
        <w:t>,</w:t>
      </w:r>
      <w:r w:rsidRPr="000B56C9">
        <w:rPr>
          <w:rFonts w:ascii="GHEA Grapalat" w:hAnsi="GHEA Grapalat"/>
        </w:rPr>
        <w:t xml:space="preserve">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23AFA" w:rsidRPr="00570BBD" w:rsidRDefault="00023AFA" w:rsidP="00DE5FE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23AFA" w:rsidRDefault="00023AFA" w:rsidP="00DE5FE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23AFA" w:rsidRPr="00570BBD" w:rsidRDefault="00023AFA" w:rsidP="00DE5FE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23AFA" w:rsidRPr="00570BBD" w:rsidRDefault="00023AFA" w:rsidP="00DE5FE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23AFA" w:rsidRPr="00570BBD" w:rsidRDefault="00023AFA" w:rsidP="00DE5FE3">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23AFA" w:rsidRDefault="00023AFA" w:rsidP="00DE5FE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023AFA" w:rsidRPr="00570BBD" w:rsidRDefault="00023AFA" w:rsidP="00DE5FE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23AFA" w:rsidRPr="00570BBD" w:rsidRDefault="00023AFA" w:rsidP="00DE5FE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23AFA" w:rsidRPr="00570BBD" w:rsidRDefault="00023AFA" w:rsidP="00DE5FE3">
      <w:pPr>
        <w:jc w:val="both"/>
        <w:rPr>
          <w:rFonts w:ascii="GHEA Grapalat" w:hAnsi="GHEA Grapalat"/>
        </w:rPr>
      </w:pPr>
      <w:r w:rsidRPr="00570BBD">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23AFA" w:rsidRPr="009044F1" w:rsidRDefault="00023AFA" w:rsidP="00DE5FE3">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C338D8" w:rsidRPr="002156AB" w:rsidRDefault="009B5628" w:rsidP="00DE5FE3">
      <w:pPr>
        <w:jc w:val="both"/>
        <w:rPr>
          <w:rFonts w:ascii="GHEA Grapalat" w:hAnsi="GHEA Grapalat"/>
          <w:b/>
        </w:rPr>
      </w:pPr>
      <w:r>
        <w:rPr>
          <w:rFonts w:ascii="GHEA Grapalat" w:hAnsi="GHEA Grapalat"/>
          <w:b/>
        </w:rPr>
        <w:t xml:space="preserve">                                                        </w:t>
      </w:r>
    </w:p>
    <w:p w:rsidR="00096865" w:rsidRPr="00374F4A" w:rsidRDefault="00096865" w:rsidP="00DE5FE3">
      <w:pPr>
        <w:jc w:val="center"/>
        <w:rPr>
          <w:rFonts w:ascii="GHEA Grapalat" w:hAnsi="GHEA Grapalat"/>
          <w:b/>
        </w:rPr>
      </w:pPr>
      <w:r w:rsidRPr="009044F1">
        <w:rPr>
          <w:rFonts w:ascii="GHEA Grapalat" w:hAnsi="GHEA Grapalat"/>
          <w:b/>
        </w:rPr>
        <w:t>ЧАСТЬ II</w:t>
      </w:r>
    </w:p>
    <w:p w:rsidR="008842CE" w:rsidRPr="00374F4A" w:rsidRDefault="008842CE" w:rsidP="00DE5FE3">
      <w:pPr>
        <w:widowControl w:val="0"/>
        <w:jc w:val="center"/>
        <w:rPr>
          <w:rFonts w:ascii="GHEA Grapalat" w:hAnsi="GHEA Grapalat"/>
          <w:b/>
        </w:rPr>
      </w:pPr>
    </w:p>
    <w:p w:rsidR="00096865" w:rsidRPr="009044F1" w:rsidRDefault="00096865" w:rsidP="00DE5FE3">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proofErr w:type="gramStart"/>
      <w:r w:rsidRPr="009044F1">
        <w:rPr>
          <w:rFonts w:ascii="GHEA Grapalat" w:hAnsi="GHEA Grapalat"/>
          <w:b/>
        </w:rPr>
        <w:t>НА</w:t>
      </w:r>
      <w:proofErr w:type="gramEnd"/>
      <w:r w:rsidRPr="009044F1">
        <w:rPr>
          <w:rFonts w:ascii="GHEA Grapalat" w:hAnsi="GHEA Grapalat"/>
          <w:b/>
        </w:rPr>
        <w:t xml:space="preserve"> </w:t>
      </w:r>
      <w:r w:rsidR="00541E27">
        <w:rPr>
          <w:rFonts w:ascii="GHEA Grapalat" w:hAnsi="GHEA Grapalat"/>
          <w:b/>
        </w:rPr>
        <w:t>ЗАПРОСА КОТИРОВОК</w:t>
      </w:r>
    </w:p>
    <w:p w:rsidR="00096865" w:rsidRPr="009044F1" w:rsidRDefault="00096865" w:rsidP="00DE5FE3">
      <w:pPr>
        <w:widowControl w:val="0"/>
        <w:jc w:val="center"/>
        <w:rPr>
          <w:rFonts w:ascii="GHEA Grapalat" w:hAnsi="GHEA Grapalat"/>
        </w:rPr>
      </w:pPr>
    </w:p>
    <w:p w:rsidR="00096865" w:rsidRPr="009044F1" w:rsidRDefault="008D5016" w:rsidP="00DE5FE3">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DE5FE3">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DE5FE3">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DE5FE3">
      <w:pPr>
        <w:widowControl w:val="0"/>
        <w:jc w:val="center"/>
        <w:rPr>
          <w:rFonts w:ascii="GHEA Grapalat" w:hAnsi="GHEA Grapalat"/>
          <w:b/>
        </w:rPr>
      </w:pPr>
      <w:r w:rsidRPr="009044F1">
        <w:rPr>
          <w:rFonts w:ascii="GHEA Grapalat" w:hAnsi="GHEA Grapalat"/>
          <w:b/>
        </w:rPr>
        <w:t>2. ЗАЯВКА НА ПРОЦЕДУРУ</w:t>
      </w:r>
    </w:p>
    <w:p w:rsidR="002D5CF0" w:rsidRPr="009044F1" w:rsidRDefault="0078387F" w:rsidP="00DE5FE3">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DE5FE3">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DE5FE3">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Default="009D7EFF" w:rsidP="00DE5FE3">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DE5FE3">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6"/>
        <w:t>16</w:t>
      </w:r>
    </w:p>
    <w:p w:rsidR="002C4DBF" w:rsidRPr="009044F1" w:rsidRDefault="002C4DBF" w:rsidP="00DE5FE3">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Default="00096865" w:rsidP="00DE5FE3">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DE5FE3">
      <w:pPr>
        <w:pStyle w:val="norm"/>
        <w:widowControl w:val="0"/>
        <w:tabs>
          <w:tab w:val="left" w:pos="1134"/>
        </w:tabs>
        <w:spacing w:line="276" w:lineRule="auto"/>
        <w:ind w:firstLine="567"/>
        <w:rPr>
          <w:rFonts w:ascii="GHEA Grapalat" w:hAnsi="GHEA Grapalat"/>
          <w:sz w:val="24"/>
          <w:szCs w:val="24"/>
        </w:rPr>
      </w:pPr>
      <w:r w:rsidRPr="00D860D7">
        <w:rPr>
          <w:rFonts w:ascii="GHEA Grapalat" w:hAnsi="GHEA Grapalat"/>
          <w:sz w:val="24"/>
          <w:szCs w:val="24"/>
        </w:rPr>
        <w:t>2.6</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DE5FE3">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DE5FE3">
      <w:pPr>
        <w:ind w:firstLine="567"/>
        <w:jc w:val="both"/>
        <w:rPr>
          <w:rFonts w:ascii="GHEA Grapalat" w:hAnsi="GHEA Grapalat"/>
        </w:rPr>
      </w:pPr>
    </w:p>
    <w:p w:rsidR="00F27A50" w:rsidRPr="00FF3E38" w:rsidRDefault="006F2D9C" w:rsidP="00DE5FE3">
      <w:pPr>
        <w:pStyle w:val="norm"/>
        <w:widowControl w:val="0"/>
        <w:tabs>
          <w:tab w:val="left" w:pos="1134"/>
        </w:tabs>
        <w:spacing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213F79" w:rsidRPr="00213F79" w:rsidRDefault="00213F79" w:rsidP="00213F79">
      <w:pPr>
        <w:widowControl w:val="0"/>
        <w:spacing w:after="160"/>
        <w:ind w:firstLine="567"/>
        <w:jc w:val="both"/>
        <w:rPr>
          <w:rFonts w:ascii="GHEA Grapalat" w:hAnsi="GHEA Grapalat"/>
        </w:rPr>
      </w:pPr>
      <w:r w:rsidRPr="00213F79">
        <w:rPr>
          <w:rFonts w:ascii="GHEA Grapalat" w:hAnsi="GHEA Grapalat"/>
        </w:rPr>
        <w:t xml:space="preserve">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213F79" w:rsidRPr="002658C9" w:rsidRDefault="00213F79" w:rsidP="00213F79">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213F79" w:rsidRPr="002658C9" w:rsidRDefault="00213F79" w:rsidP="00213F79">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213F79" w:rsidRDefault="00213F79" w:rsidP="00213F79">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B90C52" w:rsidRPr="003C4278" w:rsidRDefault="009F0AB3" w:rsidP="00DE5FE3">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EB3BFA" w:rsidRDefault="00EB3BFA" w:rsidP="00DE5FE3">
      <w:pPr>
        <w:widowControl w:val="0"/>
        <w:tabs>
          <w:tab w:val="left" w:pos="1134"/>
        </w:tabs>
        <w:ind w:firstLine="567"/>
        <w:jc w:val="both"/>
        <w:rPr>
          <w:rFonts w:ascii="GHEA Grapalat" w:hAnsi="GHEA Grapalat"/>
        </w:rPr>
      </w:pPr>
      <w:r>
        <w:rPr>
          <w:rFonts w:ascii="GHEA Grapalat" w:hAnsi="GHEA Grapalat"/>
        </w:rPr>
        <w:br w:type="page"/>
      </w:r>
    </w:p>
    <w:p w:rsidR="00B2572B" w:rsidRPr="00374F4A" w:rsidRDefault="00B2572B" w:rsidP="00DE5FE3">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2B3AC1" w:rsidRDefault="00B2572B" w:rsidP="00DE5FE3">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proofErr w:type="gramStart"/>
      <w:r w:rsidRPr="00BF4E90">
        <w:rPr>
          <w:rFonts w:ascii="GHEA Grapalat" w:hAnsi="GHEA Grapalat"/>
          <w:b/>
          <w:sz w:val="24"/>
          <w:szCs w:val="24"/>
        </w:rPr>
        <w:t>на</w:t>
      </w:r>
      <w:proofErr w:type="gramEnd"/>
      <w:r w:rsidRPr="00BF4E90">
        <w:rPr>
          <w:rFonts w:ascii="GHEA Grapalat" w:hAnsi="GHEA Grapalat"/>
          <w:b/>
          <w:sz w:val="24"/>
          <w:szCs w:val="24"/>
        </w:rPr>
        <w:t xml:space="preserve"> </w:t>
      </w:r>
      <w:r w:rsidR="00541E27">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w:t>
      </w:r>
      <w:r w:rsidRPr="002B3AC1">
        <w:rPr>
          <w:rFonts w:ascii="GHEA Grapalat" w:hAnsi="GHEA Grapalat"/>
          <w:b/>
          <w:sz w:val="24"/>
          <w:szCs w:val="24"/>
        </w:rPr>
        <w:t xml:space="preserve">кодом </w:t>
      </w:r>
      <w:r w:rsidR="00572464">
        <w:rPr>
          <w:rFonts w:ascii="GHEA Grapalat" w:hAnsi="GHEA Grapalat"/>
          <w:b/>
          <w:sz w:val="24"/>
          <w:szCs w:val="24"/>
        </w:rPr>
        <w:t>“ԴՓԿ-ԳՀԱՊՁԲ 25/03»</w:t>
      </w:r>
    </w:p>
    <w:p w:rsidR="00B2572B" w:rsidRPr="00374F4A" w:rsidRDefault="00B2572B" w:rsidP="00DE5FE3">
      <w:pPr>
        <w:widowControl w:val="0"/>
        <w:jc w:val="center"/>
        <w:rPr>
          <w:rFonts w:ascii="GHEA Grapalat" w:hAnsi="GHEA Grapalat" w:cs="Sylfaen"/>
          <w:b/>
        </w:rPr>
      </w:pPr>
    </w:p>
    <w:p w:rsidR="00B2572B" w:rsidRPr="00374F4A" w:rsidRDefault="00B2572B" w:rsidP="00DE5FE3">
      <w:pPr>
        <w:widowControl w:val="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DE5FE3">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proofErr w:type="gramStart"/>
      <w:r w:rsidR="00541E27">
        <w:rPr>
          <w:rFonts w:ascii="GHEA Grapalat" w:hAnsi="GHEA Grapalat"/>
          <w:color w:val="auto"/>
          <w:sz w:val="24"/>
          <w:szCs w:val="24"/>
        </w:rPr>
        <w:t>НА</w:t>
      </w:r>
      <w:proofErr w:type="gramEnd"/>
      <w:r w:rsidR="00541E27">
        <w:rPr>
          <w:rFonts w:ascii="GHEA Grapalat" w:hAnsi="GHEA Grapalat"/>
          <w:color w:val="auto"/>
          <w:sz w:val="24"/>
          <w:szCs w:val="24"/>
        </w:rPr>
        <w:t xml:space="preserve"> ЗАПРОСА КОТИРОВОК</w:t>
      </w:r>
    </w:p>
    <w:p w:rsidR="00B2572B" w:rsidRPr="00374F4A" w:rsidRDefault="00B2572B" w:rsidP="00DE5FE3">
      <w:pPr>
        <w:widowControl w:val="0"/>
        <w:jc w:val="center"/>
        <w:rPr>
          <w:rFonts w:ascii="GHEA Grapalat" w:hAnsi="GHEA Grapalat"/>
        </w:rPr>
      </w:pPr>
    </w:p>
    <w:p w:rsidR="00374F4A" w:rsidRPr="00C4157A" w:rsidRDefault="00374F4A" w:rsidP="00DE5F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DE5FE3">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DE5F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DE5FE3">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DE5FE3">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72464">
        <w:rPr>
          <w:rFonts w:ascii="GHEA Grapalat" w:hAnsi="GHEA Grapalat"/>
          <w:b/>
        </w:rPr>
        <w:t>“ԴՓԿ-ԳՀԱՊՁԲ 25/03»</w:t>
      </w:r>
      <w:r w:rsidR="006132ED">
        <w:rPr>
          <w:rFonts w:ascii="GHEA Grapalat" w:hAnsi="GHEA Grapalat"/>
        </w:rPr>
        <w:t>"</w:t>
      </w:r>
    </w:p>
    <w:p w:rsidR="00374F4A" w:rsidRPr="00C4157A" w:rsidRDefault="00374F4A" w:rsidP="00DE5FE3">
      <w:pPr>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541E27" w:rsidP="00DE5FE3">
      <w:pPr>
        <w:jc w:val="both"/>
        <w:rPr>
          <w:rFonts w:ascii="GHEA Grapalat" w:hAnsi="GHEA Grapalat"/>
        </w:rPr>
      </w:pP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DE5F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DE5FE3">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DE5FE3">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DE5FE3">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DE5FE3">
      <w:pPr>
        <w:jc w:val="both"/>
        <w:rPr>
          <w:rFonts w:ascii="GHEA Grapalat" w:hAnsi="GHEA Grapalat"/>
        </w:rPr>
      </w:pPr>
    </w:p>
    <w:p w:rsidR="000612B9" w:rsidRDefault="004F0CAA" w:rsidP="00DE5F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DE5FE3">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DE5FE3">
      <w:pPr>
        <w:jc w:val="both"/>
        <w:rPr>
          <w:rFonts w:ascii="GHEA Grapalat" w:hAnsi="GHEA Grapalat"/>
        </w:rPr>
      </w:pPr>
    </w:p>
    <w:p w:rsidR="00374F4A" w:rsidRPr="00B443ED" w:rsidRDefault="00374F4A" w:rsidP="00DE5F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DE5F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DE5FE3">
      <w:pPr>
        <w:jc w:val="both"/>
        <w:rPr>
          <w:rFonts w:ascii="GHEA Grapalat" w:hAnsi="GHEA Grapalat"/>
        </w:rPr>
      </w:pPr>
    </w:p>
    <w:p w:rsidR="00374F4A" w:rsidRPr="008E7F24" w:rsidRDefault="00B138F3" w:rsidP="00DE5F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DE5F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DE5FE3">
      <w:pPr>
        <w:jc w:val="both"/>
        <w:rPr>
          <w:rFonts w:ascii="GHEA Grapalat" w:hAnsi="GHEA Grapalat"/>
        </w:rPr>
      </w:pPr>
    </w:p>
    <w:p w:rsidR="009E1181" w:rsidRDefault="00F96993" w:rsidP="00DE5F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DE5F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DE5FE3">
      <w:pPr>
        <w:jc w:val="both"/>
        <w:rPr>
          <w:rFonts w:ascii="GHEA Grapalat" w:hAnsi="GHEA Grapalat"/>
          <w:sz w:val="18"/>
          <w:szCs w:val="18"/>
        </w:rPr>
      </w:pPr>
    </w:p>
    <w:p w:rsidR="00B16483" w:rsidRPr="00B16483" w:rsidRDefault="00B16483" w:rsidP="00DE5F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DE5FE3">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DE5FE3">
      <w:pPr>
        <w:tabs>
          <w:tab w:val="left" w:pos="7371"/>
        </w:tabs>
        <w:ind w:left="3544" w:firstLine="3"/>
        <w:jc w:val="both"/>
        <w:rPr>
          <w:rFonts w:ascii="GHEA Grapalat" w:hAnsi="GHEA Grapalat"/>
          <w:sz w:val="16"/>
        </w:rPr>
      </w:pPr>
    </w:p>
    <w:p w:rsidR="006B3E56" w:rsidRDefault="006B3E56" w:rsidP="00DE5FE3">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DE5FE3">
      <w:pPr>
        <w:widowControl w:val="0"/>
        <w:ind w:left="2835"/>
        <w:jc w:val="both"/>
        <w:rPr>
          <w:rFonts w:ascii="GHEA Grapalat" w:hAnsi="GHEA Grapalat"/>
          <w:sz w:val="16"/>
        </w:rPr>
      </w:pPr>
      <w:r>
        <w:rPr>
          <w:rFonts w:ascii="GHEA Grapalat" w:hAnsi="GHEA Grapalat"/>
          <w:sz w:val="16"/>
        </w:rPr>
        <w:t>наименование участника</w:t>
      </w:r>
    </w:p>
    <w:p w:rsidR="006B3E56" w:rsidRDefault="006B3E56" w:rsidP="00DB233F">
      <w:pPr>
        <w:pStyle w:val="ListParagraph"/>
        <w:widowControl w:val="0"/>
        <w:numPr>
          <w:ilvl w:val="0"/>
          <w:numId w:val="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541E27">
        <w:rPr>
          <w:rFonts w:ascii="GHEA Grapalat" w:hAnsi="GHEA Grapalat"/>
        </w:rPr>
        <w:t>ЗАПРОСА КОТИРОВОК</w:t>
      </w:r>
      <w:r>
        <w:rPr>
          <w:rFonts w:ascii="GHEA Grapalat" w:hAnsi="GHEA Grapalat"/>
        </w:rPr>
        <w:t xml:space="preserve"> под кодом </w:t>
      </w:r>
      <w:r w:rsidR="00572464">
        <w:rPr>
          <w:rFonts w:ascii="GHEA Grapalat" w:hAnsi="GHEA Grapalat"/>
          <w:b/>
        </w:rPr>
        <w:t>“ԴՓԿ-ԳՀԱՊՁԲ 25/03»</w:t>
      </w:r>
      <w:r w:rsidR="002B3AC1" w:rsidRPr="002B3AC1">
        <w:rPr>
          <w:rFonts w:ascii="GHEA Grapalat" w:hAnsi="GHEA Grapalat"/>
          <w:b/>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7006D6">
        <w:rPr>
          <w:rFonts w:ascii="GHEA Grapalat" w:hAnsi="GHEA Grapalat"/>
          <w:vertAlign w:val="superscript"/>
        </w:rPr>
        <w:t>20</w:t>
      </w:r>
      <w:r w:rsidR="00952531">
        <w:rPr>
          <w:rFonts w:ascii="GHEA Grapalat" w:hAnsi="GHEA Grapalat"/>
        </w:rPr>
        <w:t>,</w:t>
      </w:r>
    </w:p>
    <w:p w:rsidR="006B3E56" w:rsidRDefault="006B3E56" w:rsidP="00DB233F">
      <w:pPr>
        <w:pStyle w:val="ListParagraph"/>
        <w:widowControl w:val="0"/>
        <w:numPr>
          <w:ilvl w:val="0"/>
          <w:numId w:val="1"/>
        </w:numPr>
        <w:tabs>
          <w:tab w:val="left" w:pos="567"/>
        </w:tabs>
        <w:jc w:val="both"/>
        <w:rPr>
          <w:rFonts w:ascii="GHEA Grapalat" w:hAnsi="GHEA Grapalat" w:cs="Arial"/>
        </w:rPr>
      </w:pPr>
      <w:r>
        <w:rPr>
          <w:rFonts w:ascii="GHEA Grapalat" w:hAnsi="GHEA Grapalat"/>
        </w:rPr>
        <w:t xml:space="preserve">в рамках участия </w:t>
      </w:r>
      <w:proofErr w:type="gramStart"/>
      <w:r w:rsidR="00541E27">
        <w:rPr>
          <w:rFonts w:ascii="GHEA Grapalat" w:hAnsi="GHEA Grapalat"/>
        </w:rPr>
        <w:t>НА</w:t>
      </w:r>
      <w:proofErr w:type="gramEnd"/>
      <w:r w:rsidR="00541E27">
        <w:rPr>
          <w:rFonts w:ascii="GHEA Grapalat" w:hAnsi="GHEA Grapalat"/>
        </w:rPr>
        <w:t xml:space="preserve"> ЗАПРОСА </w:t>
      </w:r>
      <w:proofErr w:type="spellStart"/>
      <w:r w:rsidR="00541E27">
        <w:rPr>
          <w:rFonts w:ascii="GHEA Grapalat" w:hAnsi="GHEA Grapalat"/>
        </w:rPr>
        <w:t>КОТИРОВОК</w:t>
      </w:r>
      <w:r>
        <w:rPr>
          <w:rFonts w:ascii="GHEA Grapalat" w:hAnsi="GHEA Grapalat"/>
        </w:rPr>
        <w:t>под</w:t>
      </w:r>
      <w:proofErr w:type="spellEnd"/>
      <w:r>
        <w:rPr>
          <w:rFonts w:ascii="GHEA Grapalat" w:hAnsi="GHEA Grapalat"/>
        </w:rPr>
        <w:t xml:space="preserve"> кодом </w:t>
      </w:r>
      <w:r w:rsidR="00572464">
        <w:rPr>
          <w:rFonts w:ascii="GHEA Grapalat" w:hAnsi="GHEA Grapalat"/>
          <w:b/>
        </w:rPr>
        <w:t>“ԴՓԿ-ԳՀԱՊՁԲ 25/03»</w:t>
      </w:r>
    </w:p>
    <w:p w:rsidR="006B3E56" w:rsidRDefault="006B3E56" w:rsidP="00DB233F">
      <w:pPr>
        <w:pStyle w:val="ListParagraph"/>
        <w:widowControl w:val="0"/>
        <w:numPr>
          <w:ilvl w:val="0"/>
          <w:numId w:val="2"/>
        </w:numPr>
        <w:tabs>
          <w:tab w:val="left" w:pos="567"/>
        </w:tabs>
        <w:jc w:val="both"/>
        <w:rPr>
          <w:rFonts w:ascii="GHEA Grapalat" w:hAnsi="GHEA Grapalat"/>
        </w:rPr>
      </w:pPr>
      <w:r>
        <w:rPr>
          <w:rFonts w:ascii="GHEA Grapalat" w:hAnsi="GHEA Grapalat"/>
        </w:rPr>
        <w:t>не допускал и (или) не допустит</w:t>
      </w:r>
      <w:r w:rsidR="007D6F8E">
        <w:rPr>
          <w:rFonts w:ascii="GHEA Grapalat" w:hAnsi="GHEA Grapalat"/>
        </w:rPr>
        <w:t xml:space="preserve"> </w:t>
      </w:r>
      <w:r w:rsidR="007D6F8E" w:rsidRPr="00326396">
        <w:rPr>
          <w:rFonts w:ascii="GHEA Grapalat" w:hAnsi="GHEA Grapalat"/>
          <w:lang w:val="hy-AM"/>
        </w:rPr>
        <w:t>недобросовестн</w:t>
      </w:r>
      <w:r w:rsidR="007D6F8E">
        <w:rPr>
          <w:rFonts w:ascii="GHEA Grapalat" w:hAnsi="GHEA Grapalat"/>
        </w:rPr>
        <w:t>ой</w:t>
      </w:r>
      <w:r w:rsidR="007D6F8E" w:rsidRPr="00326396">
        <w:rPr>
          <w:rFonts w:ascii="GHEA Grapalat" w:hAnsi="GHEA Grapalat"/>
          <w:lang w:val="hy-AM"/>
        </w:rPr>
        <w:t xml:space="preserve"> конкуренци</w:t>
      </w:r>
      <w:r w:rsidR="007D6F8E">
        <w:rPr>
          <w:rFonts w:ascii="GHEA Grapalat" w:hAnsi="GHEA Grapalat"/>
        </w:rPr>
        <w:t>и,</w:t>
      </w:r>
      <w:r w:rsidR="007D6F8E" w:rsidRPr="00996C18">
        <w:rPr>
          <w:rFonts w:ascii="GHEA Grapalat" w:hAnsi="GHEA Grapalat"/>
        </w:rPr>
        <w:t xml:space="preserve"> </w:t>
      </w:r>
      <w:r w:rsidR="007D6F8E" w:rsidRPr="00681C1F">
        <w:rPr>
          <w:rFonts w:ascii="GHEA Grapalat" w:hAnsi="GHEA Grapalat"/>
          <w:color w:val="000000" w:themeColor="text1"/>
        </w:rPr>
        <w:t xml:space="preserve"> </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DB233F">
      <w:pPr>
        <w:pStyle w:val="ListParagraph"/>
        <w:widowControl w:val="0"/>
        <w:numPr>
          <w:ilvl w:val="0"/>
          <w:numId w:val="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proofErr w:type="gramStart"/>
      <w:r>
        <w:rPr>
          <w:rFonts w:ascii="GHEA Grapalat" w:hAnsi="GHEA Grapalat"/>
          <w:spacing w:val="-6"/>
        </w:rPr>
        <w:t>на</w:t>
      </w:r>
      <w:proofErr w:type="gramEnd"/>
      <w:r>
        <w:rPr>
          <w:rFonts w:ascii="GHEA Grapalat" w:hAnsi="GHEA Grapalat"/>
          <w:spacing w:val="-6"/>
        </w:rPr>
        <w:t xml:space="preserve"> </w:t>
      </w:r>
      <w:r w:rsidR="00541E27">
        <w:rPr>
          <w:rFonts w:ascii="GHEA Grapalat" w:hAnsi="GHEA Grapalat"/>
        </w:rPr>
        <w:t>ЗАПРОСА КОТИРОВОК</w:t>
      </w:r>
      <w:r>
        <w:rPr>
          <w:rFonts w:ascii="GHEA Grapalat" w:hAnsi="GHEA Grapalat"/>
        </w:rPr>
        <w:t xml:space="preserve"> случая     одновременного </w:t>
      </w:r>
    </w:p>
    <w:p w:rsidR="006B3E56" w:rsidRDefault="006B3E56" w:rsidP="00DE5FE3">
      <w:pPr>
        <w:pStyle w:val="BodyTextIndent"/>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DE5FE3">
      <w:pPr>
        <w:widowControl w:val="0"/>
        <w:tabs>
          <w:tab w:val="left" w:pos="7938"/>
        </w:tabs>
        <w:ind w:left="3119"/>
        <w:jc w:val="both"/>
        <w:rPr>
          <w:rFonts w:ascii="GHEA Grapalat" w:hAnsi="GHEA Grapalat"/>
          <w:sz w:val="16"/>
        </w:rPr>
      </w:pPr>
      <w:r>
        <w:rPr>
          <w:rFonts w:ascii="GHEA Grapalat" w:hAnsi="GHEA Grapalat"/>
          <w:sz w:val="16"/>
        </w:rPr>
        <w:lastRenderedPageBreak/>
        <w:t>наименование участника</w:t>
      </w:r>
      <w:r>
        <w:rPr>
          <w:rFonts w:ascii="GHEA Grapalat" w:hAnsi="GHEA Grapalat"/>
          <w:sz w:val="16"/>
        </w:rPr>
        <w:tab/>
        <w:t>наименование</w:t>
      </w:r>
    </w:p>
    <w:p w:rsidR="006B3E56" w:rsidRDefault="006B3E56" w:rsidP="00DE5FE3">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DE5F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DE5FE3">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DE5FE3">
      <w:pPr>
        <w:widowControl w:val="0"/>
        <w:jc w:val="both"/>
        <w:rPr>
          <w:ins w:id="8"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rsidR="002E361E" w:rsidRPr="00BD438D" w:rsidRDefault="002E361E" w:rsidP="00DE5FE3">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rsidR="002E361E" w:rsidRDefault="00BD438D" w:rsidP="00DE5FE3">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rsidR="006B3E56" w:rsidRPr="00BD438D" w:rsidRDefault="00687D28" w:rsidP="00DE5FE3">
      <w:pPr>
        <w:widowControl w:val="0"/>
        <w:jc w:val="both"/>
        <w:rPr>
          <w:rFonts w:ascii="GHEA Grapalat" w:hAnsi="GHEA Grapalat" w:cs="Sylfaen"/>
          <w:lang w:val="hy-AM"/>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7"/>
        <w:t>**</w:t>
      </w:r>
      <w:r w:rsidR="006B3E56" w:rsidRPr="00BD438D">
        <w:rPr>
          <w:rFonts w:ascii="GHEA Grapalat" w:hAnsi="GHEA Grapalat"/>
        </w:rPr>
        <w:t xml:space="preserve"> </w:t>
      </w:r>
      <w:r w:rsidR="00BD438D">
        <w:rPr>
          <w:rFonts w:ascii="GHEA Grapalat" w:hAnsi="GHEA Grapalat"/>
          <w:lang w:val="hy-AM"/>
        </w:rPr>
        <w:t>.</w:t>
      </w:r>
    </w:p>
    <w:p w:rsidR="00110534" w:rsidRDefault="00110534" w:rsidP="00DE5FE3">
      <w:pPr>
        <w:jc w:val="both"/>
        <w:rPr>
          <w:rFonts w:ascii="GHEA Grapalat" w:hAnsi="GHEA Grapalat"/>
        </w:rPr>
      </w:pPr>
    </w:p>
    <w:p w:rsidR="00E333E5" w:rsidRPr="000858EB" w:rsidRDefault="00E333E5" w:rsidP="00DE5FE3">
      <w:pPr>
        <w:ind w:firstLine="708"/>
        <w:jc w:val="both"/>
        <w:rPr>
          <w:rFonts w:ascii="GHEA Grapalat" w:hAnsi="GHEA Grapalat"/>
        </w:rPr>
      </w:pPr>
    </w:p>
    <w:p w:rsidR="00F855BB" w:rsidRDefault="00F855BB" w:rsidP="00DE5FE3">
      <w:pPr>
        <w:tabs>
          <w:tab w:val="left" w:pos="7371"/>
        </w:tabs>
        <w:ind w:left="3544" w:firstLine="3"/>
        <w:jc w:val="both"/>
        <w:rPr>
          <w:rFonts w:ascii="GHEA Grapalat" w:hAnsi="GHEA Grapalat"/>
          <w:sz w:val="16"/>
          <w:lang w:val="hy-AM"/>
        </w:rPr>
      </w:pPr>
    </w:p>
    <w:p w:rsidR="006B3E56" w:rsidRPr="00770B03" w:rsidRDefault="006B3E56" w:rsidP="00DE5FE3">
      <w:pPr>
        <w:tabs>
          <w:tab w:val="left" w:pos="7371"/>
        </w:tabs>
        <w:ind w:left="3544" w:firstLine="3"/>
        <w:jc w:val="both"/>
        <w:rPr>
          <w:rFonts w:ascii="GHEA Grapalat" w:hAnsi="GHEA Grapalat"/>
          <w:sz w:val="16"/>
        </w:rPr>
      </w:pPr>
    </w:p>
    <w:p w:rsidR="00374F4A" w:rsidRPr="000C1746" w:rsidRDefault="00374F4A" w:rsidP="00DE5F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F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DE5FE3">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DE5FE3">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123294" w:rsidP="00DE5FE3">
      <w:pPr>
        <w:jc w:val="right"/>
        <w:rPr>
          <w:rFonts w:ascii="GHEA Grapalat" w:hAnsi="GHEA Grapalat" w:cs="Arial"/>
          <w:b/>
          <w:i/>
        </w:rPr>
      </w:pPr>
      <w:r>
        <w:rPr>
          <w:rFonts w:ascii="GHEA Grapalat" w:hAnsi="GHEA Grapalat"/>
          <w:b/>
        </w:rPr>
        <w:br w:type="page"/>
      </w:r>
      <w:r w:rsidR="00D043C1" w:rsidRPr="009044F1">
        <w:rPr>
          <w:rFonts w:ascii="GHEA Grapalat" w:hAnsi="GHEA Grapalat"/>
          <w:b/>
          <w:i/>
        </w:rPr>
        <w:lastRenderedPageBreak/>
        <w:t xml:space="preserve">Приложение № </w:t>
      </w:r>
      <w:r w:rsidR="00D043C1">
        <w:rPr>
          <w:rFonts w:ascii="GHEA Grapalat" w:hAnsi="GHEA Grapalat"/>
          <w:b/>
          <w:i/>
        </w:rPr>
        <w:t>1</w:t>
      </w:r>
      <w:r w:rsidR="00236B98" w:rsidRPr="00582B2A">
        <w:rPr>
          <w:rFonts w:ascii="GHEA Grapalat" w:hAnsi="GHEA Grapalat"/>
          <w:b/>
          <w:i/>
        </w:rPr>
        <w:t>.</w:t>
      </w:r>
      <w:r w:rsidR="00D043C1" w:rsidRPr="009044F1">
        <w:rPr>
          <w:rFonts w:ascii="GHEA Grapalat" w:hAnsi="GHEA Grapalat"/>
          <w:b/>
          <w:i/>
        </w:rPr>
        <w:t>1</w:t>
      </w:r>
    </w:p>
    <w:p w:rsidR="00D043C1" w:rsidRPr="009044F1" w:rsidRDefault="00D043C1" w:rsidP="00DE5FE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Pr="001439BD">
        <w:rPr>
          <w:rFonts w:ascii="GHEA Grapalat" w:hAnsi="GHEA Grapalat"/>
          <w:b/>
          <w:sz w:val="24"/>
          <w:szCs w:val="24"/>
        </w:rPr>
        <w:t>на</w:t>
      </w:r>
      <w:proofErr w:type="gramEnd"/>
      <w:r w:rsidRPr="001439BD">
        <w:rPr>
          <w:rFonts w:ascii="GHEA Grapalat" w:hAnsi="GHEA Grapalat"/>
          <w:b/>
          <w:sz w:val="24"/>
          <w:szCs w:val="24"/>
        </w:rPr>
        <w:t xml:space="preserve"> </w:t>
      </w:r>
      <w:r w:rsidR="00541E27">
        <w:rPr>
          <w:rFonts w:ascii="GHEA Grapalat" w:hAnsi="GHEA Grapalat"/>
          <w:b/>
          <w:sz w:val="24"/>
          <w:szCs w:val="24"/>
        </w:rPr>
        <w:t>ЗАПРОСА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572464">
        <w:rPr>
          <w:rFonts w:ascii="GHEA Grapalat" w:hAnsi="GHEA Grapalat"/>
          <w:b/>
          <w:sz w:val="24"/>
          <w:szCs w:val="24"/>
        </w:rPr>
        <w:t>“ԴՓԿ-ԳՀԱՊՁԲ 25/03»</w:t>
      </w:r>
      <w:r>
        <w:rPr>
          <w:rFonts w:ascii="GHEA Grapalat" w:hAnsi="GHEA Grapalat"/>
          <w:b/>
          <w:sz w:val="24"/>
          <w:szCs w:val="24"/>
        </w:rPr>
        <w:t>"</w:t>
      </w:r>
      <w:r>
        <w:rPr>
          <w:rStyle w:val="FootnoteReference"/>
          <w:rFonts w:ascii="GHEA Grapalat" w:hAnsi="GHEA Grapalat"/>
          <w:b/>
          <w:sz w:val="24"/>
          <w:szCs w:val="24"/>
        </w:rPr>
        <w:footnoteReference w:customMarkFollows="1" w:id="8"/>
        <w:t>*</w:t>
      </w:r>
    </w:p>
    <w:p w:rsidR="00D043C1" w:rsidRPr="009044F1" w:rsidRDefault="00D043C1" w:rsidP="00DE5FE3">
      <w:pPr>
        <w:widowControl w:val="0"/>
        <w:ind w:left="567" w:right="565"/>
        <w:jc w:val="center"/>
        <w:rPr>
          <w:rFonts w:ascii="GHEA Grapalat" w:hAnsi="GHEA Grapalat"/>
          <w:b/>
        </w:rPr>
      </w:pPr>
    </w:p>
    <w:p w:rsidR="00D043C1" w:rsidRPr="009044F1" w:rsidRDefault="00D043C1" w:rsidP="00DE5FE3">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213F79" w:rsidRPr="009044F1" w:rsidRDefault="00213F79" w:rsidP="00213F79">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D043C1" w:rsidRPr="009044F1" w:rsidRDefault="00D043C1" w:rsidP="00DE5FE3">
      <w:pPr>
        <w:pStyle w:val="Heading3"/>
        <w:keepNext w:val="0"/>
        <w:widowControl w:val="0"/>
        <w:spacing w:line="240" w:lineRule="auto"/>
        <w:ind w:left="567" w:right="565"/>
        <w:rPr>
          <w:rFonts w:ascii="GHEA Grapalat" w:hAnsi="GHEA Grapalat" w:cs="Arial"/>
          <w:sz w:val="24"/>
          <w:szCs w:val="24"/>
        </w:rPr>
      </w:pPr>
    </w:p>
    <w:p w:rsidR="00D043C1" w:rsidRPr="00430541" w:rsidRDefault="00D043C1" w:rsidP="00DE5FE3">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E5FE3">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213F79" w:rsidRPr="009044F1" w:rsidRDefault="00D043C1" w:rsidP="00213F79">
      <w:pPr>
        <w:pStyle w:val="Heading3"/>
        <w:keepNext w:val="0"/>
        <w:widowControl w:val="0"/>
        <w:spacing w:after="160" w:line="240" w:lineRule="auto"/>
        <w:ind w:left="567" w:right="565"/>
        <w:rPr>
          <w:rFonts w:ascii="GHEA Grapalat" w:hAnsi="GHEA Grapalat"/>
          <w:b/>
          <w:i w:val="0"/>
          <w:sz w:val="24"/>
          <w:szCs w:val="24"/>
        </w:rPr>
      </w:pPr>
      <w:proofErr w:type="gramStart"/>
      <w:r w:rsidRPr="009044F1">
        <w:rPr>
          <w:rFonts w:ascii="GHEA Grapalat" w:hAnsi="GHEA Grapalat"/>
        </w:rPr>
        <w:t>рамках</w:t>
      </w:r>
      <w:proofErr w:type="gramEnd"/>
      <w:r w:rsidRPr="009044F1">
        <w:rPr>
          <w:rFonts w:ascii="GHEA Grapalat" w:hAnsi="GHEA Grapalat"/>
        </w:rPr>
        <w:t xml:space="preserve"> </w:t>
      </w:r>
      <w:r w:rsidR="00541E27">
        <w:rPr>
          <w:rFonts w:ascii="GHEA Grapalat" w:hAnsi="GHEA Grapalat"/>
        </w:rPr>
        <w:t>ЗАПРОСА КОТИРОВОК</w:t>
      </w:r>
      <w:r w:rsidRPr="009044F1">
        <w:rPr>
          <w:rFonts w:ascii="GHEA Grapalat" w:hAnsi="GHEA Grapalat"/>
        </w:rPr>
        <w:t xml:space="preserve"> под кодом </w:t>
      </w:r>
      <w:r>
        <w:rPr>
          <w:rFonts w:ascii="GHEA Grapalat" w:hAnsi="GHEA Grapalat"/>
        </w:rPr>
        <w:t>"</w:t>
      </w:r>
      <w:r w:rsidR="00572464">
        <w:rPr>
          <w:rFonts w:ascii="GHEA Grapalat" w:hAnsi="GHEA Grapalat"/>
          <w:b/>
        </w:rPr>
        <w:t>“ԴՓԿ-ԳՀԱՊՁԲ 25/03»</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w:t>
      </w:r>
      <w:r w:rsidR="00213F79" w:rsidRPr="009044F1">
        <w:rPr>
          <w:rFonts w:ascii="GHEA Grapalat" w:hAnsi="GHEA Grapalat"/>
          <w:b/>
          <w:i w:val="0"/>
          <w:sz w:val="24"/>
          <w:szCs w:val="24"/>
        </w:rPr>
        <w:t>предлагаемого товара</w:t>
      </w:r>
    </w:p>
    <w:p w:rsidR="00D043C1" w:rsidRPr="009044F1" w:rsidRDefault="00D043C1" w:rsidP="00DE5FE3">
      <w:pPr>
        <w:widowControl w:val="0"/>
        <w:jc w:val="both"/>
        <w:rPr>
          <w:rFonts w:ascii="GHEA Grapalat" w:hAnsi="GHEA Grapalat"/>
        </w:rPr>
      </w:pP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1639"/>
        <w:gridCol w:w="1335"/>
        <w:gridCol w:w="1325"/>
        <w:gridCol w:w="1716"/>
        <w:gridCol w:w="1721"/>
        <w:gridCol w:w="1471"/>
      </w:tblGrid>
      <w:tr w:rsidR="00D043C1" w:rsidRPr="00206AF8" w:rsidTr="00786EB3">
        <w:tc>
          <w:tcPr>
            <w:tcW w:w="1042" w:type="dxa"/>
            <w:vMerge w:val="restart"/>
            <w:vAlign w:val="center"/>
          </w:tcPr>
          <w:p w:rsidR="00EE1022" w:rsidRDefault="00EE1022" w:rsidP="00DE5FE3">
            <w:pPr>
              <w:widowControl w:val="0"/>
              <w:jc w:val="center"/>
              <w:rPr>
                <w:rFonts w:ascii="GHEA Grapalat" w:hAnsi="GHEA Grapalat"/>
                <w:b/>
                <w:sz w:val="20"/>
                <w:szCs w:val="20"/>
              </w:rPr>
            </w:pPr>
          </w:p>
          <w:p w:rsidR="00D043C1" w:rsidRPr="00206AF8" w:rsidRDefault="00D043C1" w:rsidP="00DE5FE3">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D043C1" w:rsidRPr="00753A6C" w:rsidRDefault="00D043C1" w:rsidP="00DE5FE3">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sidR="00753A6C">
              <w:rPr>
                <w:rFonts w:ascii="GHEA Grapalat" w:hAnsi="GHEA Grapalat"/>
                <w:b/>
                <w:sz w:val="20"/>
                <w:szCs w:val="20"/>
                <w:lang w:val="hy-AM"/>
              </w:rPr>
              <w:t>е приборы и оборудование</w:t>
            </w:r>
          </w:p>
        </w:tc>
      </w:tr>
      <w:tr w:rsidR="00786EB3" w:rsidRPr="00206AF8" w:rsidTr="00786EB3">
        <w:trPr>
          <w:trHeight w:val="696"/>
        </w:trPr>
        <w:tc>
          <w:tcPr>
            <w:tcW w:w="1042" w:type="dxa"/>
            <w:vMerge/>
            <w:vAlign w:val="center"/>
          </w:tcPr>
          <w:p w:rsidR="00786EB3" w:rsidRPr="00206AF8" w:rsidRDefault="00786EB3" w:rsidP="00DE5FE3">
            <w:pPr>
              <w:widowControl w:val="0"/>
              <w:jc w:val="center"/>
              <w:rPr>
                <w:rFonts w:ascii="GHEA Grapalat" w:hAnsi="GHEA Grapalat"/>
                <w:b/>
                <w:bCs/>
                <w:sz w:val="20"/>
                <w:szCs w:val="20"/>
              </w:rPr>
            </w:pPr>
          </w:p>
        </w:tc>
        <w:tc>
          <w:tcPr>
            <w:tcW w:w="1663" w:type="dxa"/>
            <w:vAlign w:val="center"/>
          </w:tcPr>
          <w:p w:rsidR="00786EB3" w:rsidRDefault="00786EB3" w:rsidP="00DE5FE3">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786EB3" w:rsidRPr="00BF7253" w:rsidRDefault="00786EB3" w:rsidP="00DE5FE3">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786EB3" w:rsidRPr="00206AF8" w:rsidRDefault="00786EB3" w:rsidP="00DE5FE3">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786EB3" w:rsidRPr="00206AF8" w:rsidRDefault="00786EB3" w:rsidP="00DE5FE3">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r w:rsidR="00786EB3" w:rsidRPr="00206AF8" w:rsidTr="00786EB3">
        <w:tc>
          <w:tcPr>
            <w:tcW w:w="104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463"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99"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752"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1608" w:type="dxa"/>
          </w:tcPr>
          <w:p w:rsidR="00786EB3" w:rsidRPr="00206AF8" w:rsidRDefault="00786EB3" w:rsidP="00DE5FE3">
            <w:pPr>
              <w:pStyle w:val="Heading3"/>
              <w:keepNext w:val="0"/>
              <w:widowControl w:val="0"/>
              <w:spacing w:line="240" w:lineRule="auto"/>
              <w:jc w:val="left"/>
              <w:rPr>
                <w:rFonts w:ascii="GHEA Grapalat" w:hAnsi="GHEA Grapalat"/>
                <w:b/>
              </w:rPr>
            </w:pPr>
          </w:p>
        </w:tc>
        <w:tc>
          <w:tcPr>
            <w:tcW w:w="946" w:type="dxa"/>
          </w:tcPr>
          <w:p w:rsidR="00786EB3" w:rsidRPr="00206AF8" w:rsidRDefault="00786EB3" w:rsidP="00DE5FE3">
            <w:pPr>
              <w:pStyle w:val="Heading3"/>
              <w:keepNext w:val="0"/>
              <w:widowControl w:val="0"/>
              <w:spacing w:line="240" w:lineRule="auto"/>
              <w:jc w:val="left"/>
              <w:rPr>
                <w:rFonts w:ascii="GHEA Grapalat" w:hAnsi="GHEA Grapalat"/>
                <w:b/>
              </w:rPr>
            </w:pPr>
          </w:p>
        </w:tc>
      </w:tr>
    </w:tbl>
    <w:p w:rsidR="00D043C1" w:rsidRDefault="00D043C1" w:rsidP="00DE5FE3">
      <w:pPr>
        <w:widowControl w:val="0"/>
        <w:tabs>
          <w:tab w:val="left" w:pos="6804"/>
        </w:tabs>
        <w:jc w:val="center"/>
        <w:rPr>
          <w:rFonts w:ascii="GHEA Grapalat" w:hAnsi="GHEA Grapalat"/>
          <w:lang w:val="en-US"/>
        </w:rPr>
      </w:pPr>
    </w:p>
    <w:p w:rsidR="00D043C1" w:rsidRPr="00DD2B43" w:rsidRDefault="00D043C1" w:rsidP="00DE5FE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E5FE3">
      <w:pPr>
        <w:widowControl w:val="0"/>
        <w:tabs>
          <w:tab w:val="left" w:pos="7513"/>
        </w:tabs>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E5FE3">
      <w:pPr>
        <w:widowControl w:val="0"/>
        <w:jc w:val="right"/>
        <w:rPr>
          <w:rFonts w:ascii="GHEA Grapalat" w:hAnsi="GHEA Grapalat"/>
        </w:rPr>
      </w:pPr>
    </w:p>
    <w:p w:rsidR="00D043C1" w:rsidRPr="00D5443D" w:rsidRDefault="00D043C1" w:rsidP="00DE5FE3">
      <w:pPr>
        <w:widowControl w:val="0"/>
        <w:jc w:val="right"/>
        <w:rPr>
          <w:rFonts w:ascii="GHEA Grapalat" w:hAnsi="GHEA Grapalat"/>
        </w:rPr>
      </w:pPr>
      <w:r w:rsidRPr="009044F1">
        <w:rPr>
          <w:rFonts w:ascii="GHEA Grapalat" w:hAnsi="GHEA Grapalat"/>
        </w:rPr>
        <w:t>М. П.</w:t>
      </w:r>
    </w:p>
    <w:p w:rsidR="00D043C1" w:rsidRDefault="00D043C1" w:rsidP="00DE5FE3">
      <w:pPr>
        <w:rPr>
          <w:rFonts w:ascii="GHEA Grapalat" w:hAnsi="GHEA Grapalat"/>
        </w:rPr>
      </w:pPr>
      <w:r>
        <w:rPr>
          <w:rFonts w:ascii="GHEA Grapalat" w:hAnsi="GHEA Grapalat"/>
        </w:rPr>
        <w:br w:type="page"/>
      </w:r>
    </w:p>
    <w:p w:rsidR="00F33976" w:rsidRDefault="00F33976" w:rsidP="00DE5FE3">
      <w:pPr>
        <w:jc w:val="right"/>
        <w:rPr>
          <w:rFonts w:ascii="GHEA Grapalat" w:hAnsi="GHEA Grapalat"/>
          <w:b/>
        </w:rPr>
      </w:pPr>
      <w:r>
        <w:rPr>
          <w:rFonts w:ascii="GHEA Grapalat" w:hAnsi="GHEA Grapalat"/>
          <w:b/>
        </w:rPr>
        <w:lastRenderedPageBreak/>
        <w:t xml:space="preserve">Приложение 1.3** </w:t>
      </w:r>
    </w:p>
    <w:p w:rsidR="00F33976" w:rsidRPr="00FA6464" w:rsidRDefault="00F33976" w:rsidP="00DE5FE3">
      <w:pPr>
        <w:jc w:val="right"/>
        <w:rPr>
          <w:rFonts w:ascii="GHEA Grapalat" w:hAnsi="GHEA Grapalat"/>
          <w:b/>
        </w:rPr>
      </w:pPr>
      <w:r w:rsidRPr="001439BD">
        <w:rPr>
          <w:rFonts w:ascii="GHEA Grapalat" w:hAnsi="GHEA Grapalat"/>
          <w:b/>
        </w:rPr>
        <w:t xml:space="preserve">к Приглашению </w:t>
      </w:r>
      <w:proofErr w:type="gramStart"/>
      <w:r w:rsidRPr="001439BD">
        <w:rPr>
          <w:rFonts w:ascii="GHEA Grapalat" w:hAnsi="GHEA Grapalat"/>
          <w:b/>
        </w:rPr>
        <w:t>на</w:t>
      </w:r>
      <w:proofErr w:type="gramEnd"/>
      <w:r w:rsidRPr="001439BD">
        <w:rPr>
          <w:rFonts w:ascii="GHEA Grapalat" w:hAnsi="GHEA Grapalat"/>
          <w:b/>
        </w:rPr>
        <w:t xml:space="preserve"> </w:t>
      </w:r>
      <w:r w:rsidR="00541E27">
        <w:rPr>
          <w:rFonts w:ascii="GHEA Grapalat" w:hAnsi="GHEA Grapalat"/>
          <w:b/>
        </w:rPr>
        <w:t>ЗАПРОСА КОТИРОВОК</w:t>
      </w:r>
    </w:p>
    <w:p w:rsidR="00996E8C" w:rsidRPr="00996E8C" w:rsidRDefault="00F33976" w:rsidP="00DE5FE3">
      <w:pPr>
        <w:pStyle w:val="Heading3"/>
        <w:keepNext w:val="0"/>
        <w:widowControl w:val="0"/>
        <w:spacing w:line="240" w:lineRule="auto"/>
        <w:ind w:firstLine="567"/>
        <w:jc w:val="right"/>
        <w:rPr>
          <w:rFonts w:ascii="GHEA Grapalat" w:hAnsi="GHEA Grapalat"/>
          <w:b/>
          <w:sz w:val="24"/>
          <w:szCs w:val="24"/>
        </w:rPr>
      </w:pPr>
      <w:r w:rsidRPr="009044F1">
        <w:rPr>
          <w:rFonts w:ascii="GHEA Grapalat" w:hAnsi="GHEA Grapalat"/>
          <w:b/>
          <w:sz w:val="24"/>
          <w:szCs w:val="24"/>
        </w:rPr>
        <w:t xml:space="preserve">под кодом </w:t>
      </w:r>
      <w:r w:rsidR="00572464">
        <w:rPr>
          <w:rFonts w:ascii="GHEA Grapalat" w:hAnsi="GHEA Grapalat"/>
          <w:b/>
          <w:sz w:val="24"/>
          <w:szCs w:val="24"/>
        </w:rPr>
        <w:t>“ԴՓԿ-ԳՀԱՊՁԲ 25/03»</w:t>
      </w:r>
    </w:p>
    <w:p w:rsidR="00092E73" w:rsidRPr="00C76978" w:rsidRDefault="00092E73" w:rsidP="00DE5FE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092E73" w:rsidRPr="00ED3A13" w:rsidRDefault="00092E73" w:rsidP="00DE5FE3">
      <w:pPr>
        <w:ind w:left="360" w:hanging="360"/>
        <w:jc w:val="center"/>
        <w:rPr>
          <w:rFonts w:ascii="GHEA Grapalat" w:eastAsia="GHEA Grapalat" w:hAnsi="GHEA Grapalat" w:cs="GHEA Grapalat"/>
          <w:b/>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9"/>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5789"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5789" w:type="dxa"/>
            <w:vAlign w:val="center"/>
          </w:tcPr>
          <w:p w:rsidR="00092E73" w:rsidRPr="00FD1EE4" w:rsidRDefault="00092E73" w:rsidP="00DE5FE3">
            <w:pPr>
              <w:spacing w:before="240"/>
              <w:ind w:left="993" w:hanging="851"/>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9" w:type="dxa"/>
            <w:vAlign w:val="center"/>
          </w:tcPr>
          <w:p w:rsidR="00092E73" w:rsidRPr="00FD1EE4" w:rsidRDefault="00092E73" w:rsidP="00DE5FE3">
            <w:pPr>
              <w:spacing w:before="240"/>
              <w:ind w:left="993" w:hanging="851"/>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1487"/>
        </w:trPr>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E5FE3">
      <w:pPr>
        <w:rPr>
          <w:rFonts w:ascii="GHEA Grapalat" w:eastAsia="GHEA Grapalat" w:hAnsi="GHEA Grapalat" w:cs="GHEA Grapalat"/>
        </w:rPr>
      </w:pPr>
    </w:p>
    <w:p w:rsidR="00092E73" w:rsidRPr="00FD1EE4" w:rsidRDefault="00092E73" w:rsidP="00DE5FE3">
      <w:pPr>
        <w:rPr>
          <w:rFonts w:ascii="GHEA Grapalat" w:eastAsia="GHEA Grapalat" w:hAnsi="GHEA Grapalat" w:cs="GHEA Grapalat"/>
        </w:rPr>
      </w:pPr>
    </w:p>
    <w:p w:rsidR="00092E73" w:rsidRPr="009A52BE"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092E73" w:rsidRPr="004E2F96"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1361"/>
        </w:trPr>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574FF7"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87" w:type="dxa"/>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E5FE3">
      <w:pPr>
        <w:pBdr>
          <w:top w:val="nil"/>
          <w:left w:val="nil"/>
          <w:bottom w:val="nil"/>
          <w:right w:val="nil"/>
          <w:between w:val="nil"/>
        </w:pBdr>
        <w:spacing w:before="240"/>
        <w:rPr>
          <w:rFonts w:ascii="GHEA Grapalat" w:eastAsia="GHEA Grapalat" w:hAnsi="GHEA Grapalat" w:cs="GHEA Grapalat"/>
        </w:rPr>
      </w:pPr>
    </w:p>
    <w:p w:rsidR="00092E73" w:rsidRPr="00CB7DFD"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Название </w:t>
            </w:r>
            <w:r w:rsidRPr="00C865FB">
              <w:rPr>
                <w:rFonts w:ascii="GHEA Grapalat" w:eastAsia="GHEA Grapalat" w:hAnsi="GHEA Grapalat" w:cs="GHEA Grapalat"/>
                <w:color w:val="000000"/>
              </w:rPr>
              <w:t>муниципалитета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90" w:type="dxa"/>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B047A2"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5790" w:type="dxa"/>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rsidR="00092E73" w:rsidRPr="00FD1EE4" w:rsidRDefault="00092E73" w:rsidP="00DE5FE3">
      <w:pPr>
        <w:rPr>
          <w:rFonts w:ascii="GHEA Grapalat" w:eastAsia="GHEA Grapalat" w:hAnsi="GHEA Grapalat" w:cs="GHEA Grapalat"/>
          <w:b/>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7"/>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5787"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1"/>
        <w:gridCol w:w="6180"/>
      </w:tblGrid>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 xml:space="preserve">День, месяц, год </w:t>
            </w:r>
            <w:r w:rsidRPr="00FD01DC">
              <w:rPr>
                <w:rFonts w:ascii="GHEA Grapalat" w:eastAsia="GHEA Grapalat" w:hAnsi="GHEA Grapalat" w:cs="GHEA Grapalat"/>
                <w:color w:val="000000"/>
              </w:rPr>
              <w:lastRenderedPageBreak/>
              <w:t>предоставления</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lastRenderedPageBreak/>
              <w:t>Предоставляющий орган</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61"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180"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8C665F"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23531D" w:rsidP="00DE5FE3">
            <w:pPr>
              <w:spacing w:before="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rsidTr="007D52DB">
        <w:trPr>
          <w:trHeight w:val="684"/>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092E73" w:rsidRPr="006B364D"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F10CBA"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DE5FE3">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rsidTr="007D52DB">
        <w:tc>
          <w:tcPr>
            <w:tcW w:w="9016" w:type="dxa"/>
            <w:gridSpan w:val="2"/>
            <w:vAlign w:val="center"/>
          </w:tcPr>
          <w:p w:rsidR="00092E73" w:rsidRPr="00FD1EE4" w:rsidRDefault="0023531D" w:rsidP="00DE5FE3">
            <w:pPr>
              <w:spacing w:before="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w:t>
            </w:r>
            <w:r w:rsidR="00092E73" w:rsidRPr="00BA30D4">
              <w:rPr>
                <w:rFonts w:ascii="GHEA Grapalat" w:eastAsia="GHEA Grapalat" w:hAnsi="GHEA Grapalat" w:cs="GHEA Grapalat"/>
              </w:rPr>
              <w:lastRenderedPageBreak/>
              <w:t>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rsidR="00092E73" w:rsidRPr="00A5193B"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rsidTr="007D52DB">
        <w:trPr>
          <w:trHeight w:val="924"/>
        </w:trPr>
        <w:tc>
          <w:tcPr>
            <w:tcW w:w="9016" w:type="dxa"/>
            <w:gridSpan w:val="2"/>
            <w:vAlign w:val="center"/>
          </w:tcPr>
          <w:p w:rsidR="00092E73" w:rsidRPr="00FD1EE4" w:rsidRDefault="0023531D" w:rsidP="00DE5FE3">
            <w:pPr>
              <w:spacing w:before="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DE5FE3">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rsidTr="007D52DB">
        <w:trPr>
          <w:trHeight w:val="684"/>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7D52DB">
        <w:trPr>
          <w:trHeight w:val="1282"/>
        </w:trPr>
        <w:tc>
          <w:tcPr>
            <w:tcW w:w="4508"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092E73" w:rsidRPr="00C843BA"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rsidR="00092E73" w:rsidRPr="00C843BA"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rsidTr="007D52DB">
        <w:tc>
          <w:tcPr>
            <w:tcW w:w="9016" w:type="dxa"/>
            <w:gridSpan w:val="2"/>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DE5FE3" w:rsidRPr="00DE5FE3">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rsidTr="007D52DB">
        <w:tc>
          <w:tcPr>
            <w:tcW w:w="9016" w:type="dxa"/>
            <w:gridSpan w:val="2"/>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DE5FE3">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rsidTr="007D52DB">
        <w:tc>
          <w:tcPr>
            <w:tcW w:w="9016" w:type="dxa"/>
            <w:gridSpan w:val="2"/>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DE5FE3">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rsidTr="007D52DB">
        <w:tc>
          <w:tcPr>
            <w:tcW w:w="9016" w:type="dxa"/>
            <w:gridSpan w:val="2"/>
            <w:vAlign w:val="center"/>
          </w:tcPr>
          <w:p w:rsidR="00092E73" w:rsidRPr="00FD1EE4" w:rsidRDefault="0023531D" w:rsidP="00DE5FE3">
            <w:pPr>
              <w:spacing w:before="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DE5FE3">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rsidR="00092E73" w:rsidRPr="00FD1EE4"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5790" w:type="dxa"/>
            <w:vAlign w:val="center"/>
          </w:tcPr>
          <w:p w:rsidR="00092E73" w:rsidRPr="00B23852"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rsidR="00092E73" w:rsidRPr="00FD1EE4" w:rsidRDefault="0023531D" w:rsidP="00DE5FE3">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5790" w:type="dxa"/>
            <w:vAlign w:val="center"/>
          </w:tcPr>
          <w:p w:rsidR="00092E73" w:rsidRPr="005600B4"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rsidR="00092E73" w:rsidRPr="005600B4" w:rsidRDefault="0023531D" w:rsidP="00DE5FE3">
            <w:pPr>
              <w:spacing w:before="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90"/>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5790"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E5FE3">
      <w:pPr>
        <w:pBdr>
          <w:top w:val="nil"/>
          <w:left w:val="nil"/>
          <w:bottom w:val="nil"/>
          <w:right w:val="nil"/>
          <w:between w:val="nil"/>
        </w:pBdr>
        <w:ind w:left="792"/>
        <w:rPr>
          <w:rFonts w:ascii="GHEA Grapalat" w:eastAsia="GHEA Grapalat" w:hAnsi="GHEA Grapalat" w:cs="GHEA Grapalat"/>
          <w:i/>
          <w:color w:val="000000"/>
        </w:rPr>
      </w:pPr>
    </w:p>
    <w:p w:rsidR="00092E73" w:rsidRPr="00FD1EE4" w:rsidRDefault="00092E73" w:rsidP="00DB233F">
      <w:pPr>
        <w:numPr>
          <w:ilvl w:val="0"/>
          <w:numId w:val="3"/>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7"/>
        <w:gridCol w:w="5788"/>
      </w:tblGrid>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c>
          <w:tcPr>
            <w:tcW w:w="3227"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5788" w:type="dxa"/>
            <w:vAlign w:val="center"/>
          </w:tcPr>
          <w:p w:rsidR="00092E73" w:rsidRPr="00FD1EE4" w:rsidRDefault="00092E73" w:rsidP="00DE5FE3">
            <w:pPr>
              <w:spacing w:before="240"/>
              <w:rPr>
                <w:rFonts w:ascii="GHEA Grapalat" w:eastAsia="GHEA Grapalat" w:hAnsi="GHEA Grapalat" w:cs="GHEA Grapalat"/>
              </w:rPr>
            </w:pPr>
          </w:p>
        </w:tc>
      </w:tr>
    </w:tbl>
    <w:p w:rsidR="00092E73" w:rsidRPr="00FD1EE4" w:rsidRDefault="00092E73" w:rsidP="00DB233F">
      <w:pPr>
        <w:numPr>
          <w:ilvl w:val="1"/>
          <w:numId w:val="3"/>
        </w:numPr>
        <w:pBdr>
          <w:top w:val="nil"/>
          <w:left w:val="nil"/>
          <w:bottom w:val="nil"/>
          <w:right w:val="nil"/>
          <w:between w:val="nil"/>
        </w:pBdr>
        <w:spacing w:before="24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5646"/>
      </w:tblGrid>
      <w:tr w:rsidR="00092E73" w:rsidRPr="00FD1EE4" w:rsidTr="005D4B1C">
        <w:trPr>
          <w:trHeight w:val="690"/>
        </w:trPr>
        <w:tc>
          <w:tcPr>
            <w:tcW w:w="3369" w:type="dxa"/>
            <w:vMerge w:val="restart"/>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547"/>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672"/>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373"/>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229"/>
        </w:trPr>
        <w:tc>
          <w:tcPr>
            <w:tcW w:w="3369" w:type="dxa"/>
            <w:vMerge/>
            <w:shd w:val="clear" w:color="auto" w:fill="D9E2F3"/>
            <w:vAlign w:val="center"/>
          </w:tcPr>
          <w:p w:rsidR="00092E73" w:rsidRPr="00FD1EE4" w:rsidRDefault="00092E73" w:rsidP="00DB233F">
            <w:pPr>
              <w:numPr>
                <w:ilvl w:val="2"/>
                <w:numId w:val="3"/>
              </w:numPr>
              <w:pBdr>
                <w:top w:val="nil"/>
                <w:left w:val="nil"/>
                <w:bottom w:val="nil"/>
                <w:right w:val="nil"/>
                <w:between w:val="nil"/>
              </w:pBdr>
              <w:ind w:left="0" w:firstLine="0"/>
              <w:rPr>
                <w:rFonts w:ascii="GHEA Grapalat" w:eastAsia="GHEA Grapalat" w:hAnsi="GHEA Grapalat" w:cs="GHEA Grapalat"/>
                <w:color w:val="000000"/>
              </w:rPr>
            </w:pPr>
          </w:p>
        </w:tc>
        <w:tc>
          <w:tcPr>
            <w:tcW w:w="5646" w:type="dxa"/>
          </w:tcPr>
          <w:p w:rsidR="00092E73" w:rsidRPr="00FD1EE4" w:rsidRDefault="00092E73" w:rsidP="00DE5FE3">
            <w:pPr>
              <w:spacing w:before="240"/>
              <w:rPr>
                <w:rFonts w:ascii="GHEA Grapalat" w:eastAsia="GHEA Grapalat" w:hAnsi="GHEA Grapalat" w:cs="GHEA Grapalat"/>
              </w:rPr>
            </w:pPr>
          </w:p>
        </w:tc>
      </w:tr>
    </w:tbl>
    <w:p w:rsidR="00092E73" w:rsidRDefault="00092E73" w:rsidP="00DB233F">
      <w:pPr>
        <w:numPr>
          <w:ilvl w:val="1"/>
          <w:numId w:val="3"/>
        </w:numPr>
        <w:pBdr>
          <w:top w:val="nil"/>
          <w:left w:val="nil"/>
          <w:bottom w:val="nil"/>
          <w:right w:val="nil"/>
          <w:between w:val="nil"/>
        </w:pBdr>
        <w:spacing w:before="24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5646"/>
      </w:tblGrid>
      <w:tr w:rsidR="00092E73" w:rsidRPr="00FD1EE4" w:rsidTr="005D4B1C">
        <w:tc>
          <w:tcPr>
            <w:tcW w:w="3369"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5646" w:type="dxa"/>
            <w:vAlign w:val="center"/>
          </w:tcPr>
          <w:p w:rsidR="00092E73" w:rsidRPr="00FD1EE4" w:rsidRDefault="00092E73" w:rsidP="00DE5FE3">
            <w:pPr>
              <w:spacing w:before="240"/>
              <w:rPr>
                <w:rFonts w:ascii="GHEA Grapalat" w:eastAsia="GHEA Grapalat" w:hAnsi="GHEA Grapalat" w:cs="GHEA Grapalat"/>
              </w:rPr>
            </w:pPr>
          </w:p>
        </w:tc>
      </w:tr>
      <w:tr w:rsidR="00092E73" w:rsidRPr="00FD1EE4" w:rsidTr="005D4B1C">
        <w:trPr>
          <w:trHeight w:val="686"/>
        </w:trPr>
        <w:tc>
          <w:tcPr>
            <w:tcW w:w="3369" w:type="dxa"/>
            <w:shd w:val="clear" w:color="auto" w:fill="D9E2F3"/>
            <w:vAlign w:val="center"/>
          </w:tcPr>
          <w:p w:rsidR="00092E73" w:rsidRPr="00FD1EE4" w:rsidRDefault="00092E73" w:rsidP="00DB233F">
            <w:pPr>
              <w:numPr>
                <w:ilvl w:val="2"/>
                <w:numId w:val="3"/>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5646" w:type="dxa"/>
            <w:vAlign w:val="center"/>
          </w:tcPr>
          <w:p w:rsidR="00092E73" w:rsidRPr="00FD1EE4" w:rsidRDefault="00092E73" w:rsidP="00DE5FE3">
            <w:pPr>
              <w:spacing w:before="240"/>
              <w:rPr>
                <w:rFonts w:ascii="GHEA Grapalat" w:eastAsia="GHEA Grapalat" w:hAnsi="GHEA Grapalat" w:cs="GHEA Grapalat"/>
              </w:rPr>
            </w:pPr>
          </w:p>
        </w:tc>
      </w:tr>
    </w:tbl>
    <w:p w:rsidR="00092E73" w:rsidRPr="002156AB" w:rsidRDefault="00092E73" w:rsidP="00DE5FE3">
      <w:pPr>
        <w:pBdr>
          <w:top w:val="nil"/>
          <w:left w:val="nil"/>
          <w:bottom w:val="nil"/>
          <w:right w:val="nil"/>
          <w:between w:val="nil"/>
        </w:pBdr>
        <w:spacing w:before="240"/>
        <w:rPr>
          <w:rFonts w:ascii="GHEA Grapalat" w:eastAsia="GHEA Grapalat" w:hAnsi="GHEA Grapalat" w:cs="GHEA Grapalat"/>
          <w:i/>
        </w:rPr>
      </w:pPr>
    </w:p>
    <w:p w:rsidR="00092E73" w:rsidRPr="005A6587" w:rsidRDefault="00092E73" w:rsidP="00DB233F">
      <w:pPr>
        <w:pStyle w:val="ListParagraph"/>
        <w:numPr>
          <w:ilvl w:val="0"/>
          <w:numId w:val="3"/>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266"/>
      </w:tblGrid>
      <w:tr w:rsidR="00092E73" w:rsidRPr="00FD1EE4" w:rsidTr="005D4B1C">
        <w:trPr>
          <w:trHeight w:val="982"/>
        </w:trPr>
        <w:tc>
          <w:tcPr>
            <w:tcW w:w="9266" w:type="dxa"/>
            <w:shd w:val="clear" w:color="auto" w:fill="DBE5F1" w:themeFill="accent1" w:themeFillTint="33"/>
          </w:tcPr>
          <w:p w:rsidR="00092E73" w:rsidRPr="00FD1EE4" w:rsidRDefault="00092E73" w:rsidP="00DE5FE3">
            <w:pPr>
              <w:spacing w:before="24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rsidTr="005D4B1C">
        <w:trPr>
          <w:trHeight w:val="4379"/>
        </w:trPr>
        <w:tc>
          <w:tcPr>
            <w:tcW w:w="9266" w:type="dxa"/>
          </w:tcPr>
          <w:p w:rsidR="00092E73" w:rsidRPr="00FD1EE4" w:rsidRDefault="00092E73" w:rsidP="00DE5FE3">
            <w:pPr>
              <w:rPr>
                <w:rFonts w:ascii="GHEA Grapalat" w:eastAsia="GHEA Grapalat" w:hAnsi="GHEA Grapalat" w:cs="GHEA Grapalat"/>
                <w:b/>
                <w:color w:val="000000"/>
              </w:rPr>
            </w:pPr>
          </w:p>
        </w:tc>
      </w:tr>
    </w:tbl>
    <w:p w:rsidR="00092E73" w:rsidRPr="00FD1EE4" w:rsidRDefault="00092E73" w:rsidP="00DE5FE3">
      <w:pPr>
        <w:pBdr>
          <w:top w:val="nil"/>
          <w:left w:val="nil"/>
          <w:bottom w:val="nil"/>
          <w:right w:val="nil"/>
          <w:between w:val="nil"/>
        </w:pBdr>
        <w:rPr>
          <w:rFonts w:ascii="GHEA Grapalat" w:eastAsia="GHEA Grapalat" w:hAnsi="GHEA Grapalat" w:cs="GHEA Grapalat"/>
          <w:b/>
          <w:color w:val="000000"/>
        </w:rPr>
      </w:pPr>
    </w:p>
    <w:p w:rsidR="00092E73" w:rsidRDefault="00092E73" w:rsidP="00DE5FE3">
      <w:pPr>
        <w:rPr>
          <w:rFonts w:ascii="GHEA Grapalat" w:hAnsi="GHEA Grapalat"/>
          <w:b/>
        </w:rPr>
      </w:pPr>
    </w:p>
    <w:p w:rsidR="00092E73" w:rsidRDefault="00092E73" w:rsidP="00DE5FE3">
      <w:pPr>
        <w:rPr>
          <w:rFonts w:ascii="GHEA Grapalat" w:hAnsi="GHEA Grapalat"/>
          <w:b/>
        </w:rPr>
      </w:pPr>
      <w:r>
        <w:rPr>
          <w:rFonts w:ascii="GHEA Grapalat" w:hAnsi="GHEA Grapalat"/>
          <w:b/>
        </w:rPr>
        <w:br w:type="page"/>
      </w:r>
    </w:p>
    <w:p w:rsidR="00092E73" w:rsidRDefault="00092E73" w:rsidP="006A150C">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092E73" w:rsidRPr="00490465" w:rsidRDefault="00092E73" w:rsidP="006A150C">
      <w:pPr>
        <w:jc w:val="center"/>
        <w:rPr>
          <w:rFonts w:ascii="GHEA Grapalat" w:hAnsi="GHEA Grapalat"/>
          <w:b/>
          <w:sz w:val="28"/>
          <w:szCs w:val="28"/>
          <w:lang w:val="hy-AM"/>
        </w:rPr>
      </w:pP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092E73" w:rsidRPr="00092E73" w:rsidRDefault="00092E73" w:rsidP="00DB233F">
      <w:pPr>
        <w:pStyle w:val="ListParagraph"/>
        <w:numPr>
          <w:ilvl w:val="0"/>
          <w:numId w:val="5"/>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92E73" w:rsidRPr="00092E73" w:rsidRDefault="00092E73" w:rsidP="00DB233F">
      <w:pPr>
        <w:pStyle w:val="ListParagraph"/>
        <w:numPr>
          <w:ilvl w:val="0"/>
          <w:numId w:val="5"/>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092E73" w:rsidRPr="00092E73" w:rsidRDefault="00092E73" w:rsidP="00DB233F">
      <w:pPr>
        <w:pStyle w:val="ListParagraph"/>
        <w:numPr>
          <w:ilvl w:val="0"/>
          <w:numId w:val="5"/>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92E73" w:rsidRPr="00092E73" w:rsidRDefault="00092E73" w:rsidP="00DB233F">
      <w:pPr>
        <w:pStyle w:val="ListParagraph"/>
        <w:numPr>
          <w:ilvl w:val="0"/>
          <w:numId w:val="4"/>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092E73" w:rsidRPr="00092E73" w:rsidRDefault="00092E73" w:rsidP="00DB233F">
      <w:pPr>
        <w:pStyle w:val="ListParagraph"/>
        <w:numPr>
          <w:ilvl w:val="0"/>
          <w:numId w:val="6"/>
        </w:numPr>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092E73" w:rsidRPr="00092E73" w:rsidRDefault="00092E73" w:rsidP="00DB233F">
      <w:pPr>
        <w:pStyle w:val="ListParagraph"/>
        <w:numPr>
          <w:ilvl w:val="0"/>
          <w:numId w:val="6"/>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92E73" w:rsidRPr="00092E73" w:rsidRDefault="00092E73" w:rsidP="00DB233F">
      <w:pPr>
        <w:pStyle w:val="ListParagraph"/>
        <w:numPr>
          <w:ilvl w:val="0"/>
          <w:numId w:val="6"/>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w:t>
      </w:r>
      <w:r w:rsidRPr="00092E73">
        <w:rPr>
          <w:rFonts w:ascii="GHEA Grapalat" w:hAnsi="GHEA Grapalat"/>
        </w:rPr>
        <w:lastRenderedPageBreak/>
        <w:t>капитале производятся с учетом правил, установленных абзацем "а" подпункта 5 пункта 4 настоящего Порядка.</w:t>
      </w: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DB233F">
      <w:pPr>
        <w:pStyle w:val="ListParagraph"/>
        <w:numPr>
          <w:ilvl w:val="0"/>
          <w:numId w:val="7"/>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6A150C">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92E73" w:rsidRPr="00092E73" w:rsidRDefault="00092E73" w:rsidP="00DB233F">
      <w:pPr>
        <w:pStyle w:val="ListParagraph"/>
        <w:numPr>
          <w:ilvl w:val="0"/>
          <w:numId w:val="4"/>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DB233F">
      <w:pPr>
        <w:pStyle w:val="ListParagraph"/>
        <w:numPr>
          <w:ilvl w:val="0"/>
          <w:numId w:val="8"/>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92E73" w:rsidRPr="00092E73" w:rsidRDefault="00092E73" w:rsidP="006A150C">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092E73" w:rsidRPr="00092E73" w:rsidRDefault="00092E73" w:rsidP="006A150C">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092E73" w:rsidRPr="00092E73" w:rsidRDefault="00092E73" w:rsidP="006A150C">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92E73" w:rsidRPr="00092E73" w:rsidRDefault="00092E73" w:rsidP="006A150C">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w:t>
      </w:r>
      <w:r w:rsidRPr="00092E73">
        <w:rPr>
          <w:rFonts w:ascii="GHEA Grapalat" w:hAnsi="GHEA Grapalat"/>
        </w:rPr>
        <w:lastRenderedPageBreak/>
        <w:t xml:space="preserve">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92E73" w:rsidRPr="00092E73" w:rsidRDefault="00092E73" w:rsidP="006A150C">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92E73" w:rsidRPr="00092E73" w:rsidRDefault="00092E73" w:rsidP="006A150C">
      <w:pPr>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092E73" w:rsidRPr="00092E73" w:rsidRDefault="00092E73" w:rsidP="006A150C">
      <w:pPr>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092E73" w:rsidRPr="00092E73" w:rsidRDefault="00092E73" w:rsidP="006A150C">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092E73" w:rsidRPr="00092E73" w:rsidRDefault="00092E73" w:rsidP="006A150C">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w:t>
      </w:r>
      <w:r w:rsidRPr="00092E73">
        <w:rPr>
          <w:rFonts w:ascii="GHEA Grapalat" w:hAnsi="GHEA Grapalat"/>
        </w:rPr>
        <w:lastRenderedPageBreak/>
        <w:t xml:space="preserve">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092E73" w:rsidRPr="00092E73" w:rsidRDefault="00092E73" w:rsidP="006A150C">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092E73" w:rsidRPr="00092E73" w:rsidRDefault="00092E73" w:rsidP="006A150C">
      <w:pPr>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92E73" w:rsidRPr="00092E73" w:rsidRDefault="00092E73" w:rsidP="006A150C">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92E73" w:rsidRPr="00092E73" w:rsidRDefault="00092E73" w:rsidP="006A150C">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092E73" w:rsidRPr="00092E73" w:rsidRDefault="00092E73" w:rsidP="006A150C">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092E73" w:rsidRPr="00092E73" w:rsidRDefault="00092E73" w:rsidP="006A150C">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092E73" w:rsidRPr="00092E73" w:rsidRDefault="00092E73" w:rsidP="006A150C">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092E73" w:rsidRPr="00092E73" w:rsidRDefault="00092E73" w:rsidP="006A150C">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00DE5FE3">
        <w:rPr>
          <w:rFonts w:ascii="Cambria Math" w:eastAsia="MS Mincho" w:hAnsi="Cambria Math" w:cs="Cambria Math"/>
        </w:rPr>
        <w:t>.</w:t>
      </w:r>
    </w:p>
    <w:p w:rsidR="00092E73" w:rsidRPr="00092E73" w:rsidRDefault="00092E73" w:rsidP="006A150C">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92E73" w:rsidRPr="00092E73" w:rsidRDefault="00092E73" w:rsidP="006A150C">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92E73" w:rsidRPr="00092E73" w:rsidRDefault="00092E73" w:rsidP="006A150C">
      <w:pPr>
        <w:jc w:val="both"/>
        <w:rPr>
          <w:rFonts w:ascii="GHEA Grapalat" w:hAnsi="GHEA Grapalat"/>
        </w:rPr>
      </w:pPr>
      <w:r w:rsidRPr="00092E73">
        <w:rPr>
          <w:rFonts w:ascii="GHEA Grapalat" w:hAnsi="GHEA Grapalat"/>
        </w:rPr>
        <w:lastRenderedPageBreak/>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092E73" w:rsidRPr="00092E73" w:rsidRDefault="00092E73" w:rsidP="006A150C">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92E73" w:rsidRPr="00092E73" w:rsidRDefault="00092E73" w:rsidP="006A150C">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92E73" w:rsidRDefault="00092E73" w:rsidP="006A150C">
      <w:pPr>
        <w:contextualSpacing/>
        <w:jc w:val="both"/>
        <w:rPr>
          <w:rFonts w:ascii="GHEA Grapalat" w:hAnsi="GHEA Grapalat"/>
          <w:sz w:val="28"/>
          <w:szCs w:val="28"/>
        </w:rPr>
      </w:pPr>
    </w:p>
    <w:p w:rsidR="00092E73" w:rsidRDefault="00092E73" w:rsidP="006A150C">
      <w:pPr>
        <w:contextualSpacing/>
        <w:jc w:val="both"/>
        <w:rPr>
          <w:rFonts w:ascii="GHEA Grapalat" w:hAnsi="GHEA Grapalat"/>
          <w:sz w:val="28"/>
          <w:szCs w:val="28"/>
        </w:rPr>
      </w:pPr>
    </w:p>
    <w:p w:rsidR="00092E73" w:rsidRPr="009E5671" w:rsidRDefault="00092E73" w:rsidP="00DE5FE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092E73" w:rsidRPr="009E5671" w:rsidRDefault="00092E73" w:rsidP="00DE5FE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092E73" w:rsidRDefault="00092E73" w:rsidP="00DE5FE3">
      <w:pPr>
        <w:rPr>
          <w:rFonts w:ascii="GHEA Grapalat" w:hAnsi="GHEA Grapalat"/>
          <w:b/>
        </w:rPr>
      </w:pPr>
    </w:p>
    <w:p w:rsidR="00B2572B" w:rsidRPr="00DC619D" w:rsidRDefault="00092E73" w:rsidP="00DE5FE3">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DE5FE3">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Pr="001439BD">
        <w:rPr>
          <w:rFonts w:ascii="GHEA Grapalat" w:hAnsi="GHEA Grapalat"/>
          <w:b/>
          <w:sz w:val="24"/>
          <w:szCs w:val="24"/>
        </w:rPr>
        <w:t>на</w:t>
      </w:r>
      <w:proofErr w:type="gramEnd"/>
      <w:r w:rsidRPr="001439BD">
        <w:rPr>
          <w:rFonts w:ascii="GHEA Grapalat" w:hAnsi="GHEA Grapalat"/>
          <w:b/>
          <w:sz w:val="24"/>
          <w:szCs w:val="24"/>
        </w:rPr>
        <w:t xml:space="preserve"> </w:t>
      </w:r>
      <w:r w:rsidR="00541E27">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572464">
        <w:rPr>
          <w:rFonts w:ascii="GHEA Grapalat" w:hAnsi="GHEA Grapalat"/>
          <w:b/>
          <w:sz w:val="24"/>
          <w:szCs w:val="24"/>
        </w:rPr>
        <w:t>“ԴՓԿ-ԳՀԱՊՁԲ 25/03»</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9"/>
        <w:t>*</w:t>
      </w:r>
    </w:p>
    <w:p w:rsidR="00B2572B" w:rsidRPr="009044F1" w:rsidRDefault="00B2572B" w:rsidP="00DE5FE3">
      <w:pPr>
        <w:widowControl w:val="0"/>
        <w:ind w:firstLine="567"/>
        <w:jc w:val="center"/>
        <w:rPr>
          <w:rFonts w:ascii="GHEA Grapalat" w:hAnsi="GHEA Grapalat"/>
        </w:rPr>
      </w:pPr>
    </w:p>
    <w:p w:rsidR="00B2572B" w:rsidRPr="009044F1" w:rsidRDefault="00B2572B" w:rsidP="00DE5FE3">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DE5FE3">
      <w:pPr>
        <w:widowControl w:val="0"/>
        <w:ind w:firstLine="567"/>
        <w:jc w:val="center"/>
        <w:rPr>
          <w:rFonts w:ascii="GHEA Grapalat" w:hAnsi="GHEA Grapalat"/>
        </w:rPr>
      </w:pPr>
    </w:p>
    <w:p w:rsidR="005744FC" w:rsidRPr="000F6C24" w:rsidRDefault="00B2572B" w:rsidP="00DE5FE3">
      <w:pPr>
        <w:widowControl w:val="0"/>
        <w:ind w:firstLine="567"/>
        <w:jc w:val="both"/>
        <w:rPr>
          <w:rFonts w:ascii="GHEA Grapalat" w:hAnsi="GHEA Grapalat"/>
        </w:rPr>
      </w:pPr>
      <w:r w:rsidRPr="005744FC">
        <w:rPr>
          <w:rFonts w:ascii="GHEA Grapalat" w:hAnsi="GHEA Grapalat"/>
          <w:spacing w:val="-6"/>
        </w:rPr>
        <w:t xml:space="preserve">Рассмотрев приглашение </w:t>
      </w:r>
      <w:proofErr w:type="gramStart"/>
      <w:r w:rsidRPr="005744FC">
        <w:rPr>
          <w:rFonts w:ascii="GHEA Grapalat" w:hAnsi="GHEA Grapalat"/>
          <w:spacing w:val="-6"/>
        </w:rPr>
        <w:t>на</w:t>
      </w:r>
      <w:proofErr w:type="gramEnd"/>
      <w:r w:rsidRPr="005744FC">
        <w:rPr>
          <w:rFonts w:ascii="GHEA Grapalat" w:hAnsi="GHEA Grapalat"/>
          <w:spacing w:val="-6"/>
        </w:rPr>
        <w:t xml:space="preserve"> </w:t>
      </w:r>
      <w:r w:rsidR="00541E27">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572464">
        <w:rPr>
          <w:rFonts w:ascii="GHEA Grapalat" w:hAnsi="GHEA Grapalat"/>
          <w:b/>
          <w:spacing w:val="-6"/>
        </w:rPr>
        <w:t>“ԴՓԿ-ԳՀԱՊՁԲ 25/03»</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DE5FE3">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DE5FE3">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DE5FE3">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DE5FE3">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rsidTr="00387F87">
        <w:trPr>
          <w:trHeight w:val="916"/>
          <w:jc w:val="center"/>
        </w:trPr>
        <w:tc>
          <w:tcPr>
            <w:tcW w:w="1368"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3172A5" w:rsidRPr="00387F87" w:rsidRDefault="00202EB4" w:rsidP="00DE5FE3">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202EB4" w:rsidRPr="005744FC" w:rsidRDefault="003172A5" w:rsidP="00DE5FE3">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202EB4" w:rsidRPr="005744FC" w:rsidRDefault="00202EB4" w:rsidP="00DE5FE3">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DE5FE3">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DE5FE3">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202EB4" w:rsidRPr="00387F87" w:rsidRDefault="00202EB4" w:rsidP="00DE5FE3">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202EB4" w:rsidRPr="005744FC" w:rsidRDefault="00202EB4" w:rsidP="00DE5FE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202EB4" w:rsidRPr="005744FC" w:rsidRDefault="00202EB4" w:rsidP="00DE5FE3">
            <w:pPr>
              <w:widowControl w:val="0"/>
              <w:jc w:val="center"/>
              <w:rPr>
                <w:rFonts w:ascii="GHEA Grapalat" w:hAnsi="GHEA Grapalat"/>
                <w:sz w:val="20"/>
                <w:szCs w:val="20"/>
              </w:rPr>
            </w:pPr>
          </w:p>
        </w:tc>
      </w:tr>
      <w:tr w:rsidR="00202EB4" w:rsidRPr="005744FC" w:rsidTr="00582B2A">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202EB4" w:rsidRPr="005744FC" w:rsidRDefault="00202EB4" w:rsidP="00DE5FE3">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202EB4" w:rsidRPr="005744FC" w:rsidRDefault="00202EB4" w:rsidP="00DE5FE3">
            <w:pPr>
              <w:widowControl w:val="0"/>
              <w:jc w:val="center"/>
              <w:rPr>
                <w:rFonts w:ascii="GHEA Grapalat" w:hAnsi="GHEA Grapalat"/>
                <w:sz w:val="20"/>
                <w:szCs w:val="20"/>
              </w:rPr>
            </w:pPr>
          </w:p>
        </w:tc>
      </w:tr>
    </w:tbl>
    <w:p w:rsidR="00374F4A" w:rsidRPr="00DD2B43" w:rsidRDefault="00374F4A" w:rsidP="00DE5FE3">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DE5FE3">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DE5FE3">
      <w:pPr>
        <w:widowControl w:val="0"/>
        <w:jc w:val="both"/>
        <w:rPr>
          <w:rFonts w:ascii="GHEA Grapalat" w:hAnsi="GHEA Grapalat"/>
          <w:lang w:val="es-ES"/>
        </w:rPr>
      </w:pPr>
    </w:p>
    <w:p w:rsidR="00B2572B" w:rsidRPr="000F6C24" w:rsidRDefault="00B2572B" w:rsidP="00DE5FE3">
      <w:pPr>
        <w:widowControl w:val="0"/>
        <w:jc w:val="right"/>
        <w:rPr>
          <w:rFonts w:ascii="GHEA Grapalat" w:hAnsi="GHEA Grapalat"/>
        </w:rPr>
      </w:pPr>
      <w:r w:rsidRPr="009044F1">
        <w:rPr>
          <w:rFonts w:ascii="GHEA Grapalat" w:hAnsi="GHEA Grapalat"/>
        </w:rPr>
        <w:t>М. П.</w:t>
      </w:r>
    </w:p>
    <w:p w:rsidR="00B217BB" w:rsidRDefault="00B217BB" w:rsidP="00DE5FE3">
      <w:pPr>
        <w:rPr>
          <w:rFonts w:ascii="GHEA Grapalat" w:hAnsi="GHEA Grapalat"/>
          <w:b/>
        </w:rPr>
      </w:pPr>
      <w:r>
        <w:rPr>
          <w:rFonts w:ascii="GHEA Grapalat" w:hAnsi="GHEA Grapalat"/>
          <w:b/>
        </w:rPr>
        <w:br w:type="page"/>
      </w:r>
    </w:p>
    <w:p w:rsidR="001005B0" w:rsidRPr="00B138F3" w:rsidRDefault="007B3F5F" w:rsidP="00DE5FE3">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DE5FE3">
      <w:pPr>
        <w:widowControl w:val="0"/>
        <w:ind w:firstLine="567"/>
        <w:jc w:val="right"/>
        <w:rPr>
          <w:rFonts w:ascii="GHEA Grapalat" w:hAnsi="GHEA Grapalat" w:cs="Arial"/>
          <w:b/>
        </w:rPr>
      </w:pPr>
      <w:r w:rsidRPr="00B138F3">
        <w:rPr>
          <w:rFonts w:ascii="GHEA Grapalat" w:hAnsi="GHEA Grapalat"/>
          <w:b/>
        </w:rPr>
        <w:t xml:space="preserve">к Приглашению </w:t>
      </w:r>
      <w:proofErr w:type="gramStart"/>
      <w:r w:rsidRPr="00B138F3">
        <w:rPr>
          <w:rFonts w:ascii="GHEA Grapalat" w:hAnsi="GHEA Grapalat"/>
          <w:b/>
        </w:rPr>
        <w:t>на</w:t>
      </w:r>
      <w:proofErr w:type="gramEnd"/>
      <w:r w:rsidRPr="00B138F3">
        <w:rPr>
          <w:rFonts w:ascii="GHEA Grapalat" w:hAnsi="GHEA Grapalat"/>
          <w:b/>
        </w:rPr>
        <w:t xml:space="preserve"> </w:t>
      </w:r>
      <w:r w:rsidR="00541E27">
        <w:rPr>
          <w:rFonts w:ascii="GHEA Grapalat" w:hAnsi="GHEA Grapalat"/>
          <w:b/>
        </w:rPr>
        <w:t>ЗАПРОСА КОТИРОВОК</w:t>
      </w:r>
      <w:r w:rsidRPr="00B138F3">
        <w:rPr>
          <w:rFonts w:ascii="GHEA Grapalat" w:hAnsi="GHEA Grapalat" w:cs="Arial"/>
          <w:b/>
        </w:rPr>
        <w:br/>
      </w:r>
      <w:r w:rsidRPr="00B138F3">
        <w:rPr>
          <w:rFonts w:ascii="GHEA Grapalat" w:hAnsi="GHEA Grapalat"/>
          <w:b/>
        </w:rPr>
        <w:t>под кодом "</w:t>
      </w:r>
      <w:r w:rsidR="00572464">
        <w:rPr>
          <w:rFonts w:ascii="GHEA Grapalat" w:hAnsi="GHEA Grapalat"/>
          <w:b/>
        </w:rPr>
        <w:t>“ԴՓԿ-ԳՀԱՊՁԲ 25/03»</w:t>
      </w:r>
      <w:r w:rsidRPr="00B138F3">
        <w:rPr>
          <w:rFonts w:ascii="GHEA Grapalat" w:hAnsi="GHEA Grapalat"/>
          <w:b/>
        </w:rPr>
        <w:t>"</w:t>
      </w:r>
      <w:r w:rsidRPr="00B138F3">
        <w:rPr>
          <w:rStyle w:val="FootnoteReference"/>
          <w:rFonts w:ascii="GHEA Grapalat" w:hAnsi="GHEA Grapalat"/>
          <w:b/>
        </w:rPr>
        <w:footnoteReference w:customMarkFollows="1" w:id="11"/>
        <w:t>*</w:t>
      </w:r>
    </w:p>
    <w:p w:rsidR="002A4554" w:rsidRPr="00EC1F84" w:rsidRDefault="002A4554" w:rsidP="00DE5FE3">
      <w:pPr>
        <w:pStyle w:val="BodyTextIndent3"/>
        <w:widowControl w:val="0"/>
        <w:spacing w:line="240" w:lineRule="auto"/>
        <w:jc w:val="center"/>
        <w:rPr>
          <w:rFonts w:ascii="GHEA Grapalat" w:hAnsi="GHEA Grapalat"/>
          <w:sz w:val="24"/>
          <w:szCs w:val="24"/>
        </w:rPr>
      </w:pPr>
    </w:p>
    <w:p w:rsidR="0016001A" w:rsidRPr="00B138F3" w:rsidRDefault="0016001A" w:rsidP="00DE5FE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DE5FE3">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DE5FE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DE5FE3">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DE5FE3">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DE5FE3">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933E74" w:rsidRPr="00933E74" w:rsidRDefault="007B3F5F"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933E74">
        <w:rPr>
          <w:rFonts w:ascii="GHEA Grapalat" w:eastAsiaTheme="minorHAnsi" w:hAnsi="GHEA Grapalat" w:cstheme="minorBidi"/>
        </w:rPr>
        <w:t xml:space="preserve">организованной </w:t>
      </w:r>
      <w:r w:rsidR="00080311">
        <w:rPr>
          <w:rFonts w:ascii="GHEA Grapalat" w:hAnsi="GHEA Grapalat"/>
          <w:b/>
          <w:lang w:val="hy-AM"/>
        </w:rPr>
        <w:t>ГНКО “ЦЕНТР ЭКСПЕРТИЗЫ ЛЕКАРСТВ И МЕДИЦИНСКИХ ТЕХНОЛОГИЙ”</w:t>
      </w:r>
      <w:r w:rsidR="00933E74" w:rsidRPr="00933E74">
        <w:rPr>
          <w:rFonts w:ascii="GHEA Grapalat" w:eastAsiaTheme="minorHAnsi" w:hAnsi="GHEA Grapalat" w:cstheme="minorBidi"/>
        </w:rPr>
        <w:t xml:space="preserve"> (далее-бенефициар) процедуры  закупок под кодом </w:t>
      </w:r>
      <w:r w:rsidR="00572464">
        <w:rPr>
          <w:rFonts w:ascii="GHEA Grapalat" w:hAnsi="GHEA Grapalat"/>
          <w:b/>
        </w:rPr>
        <w:t>“ԴՓԿ-ԳՀԱՊՁԲ 25/03»</w:t>
      </w:r>
      <w:r w:rsidR="00933E74" w:rsidRPr="00933E74">
        <w:rPr>
          <w:rFonts w:ascii="GHEA Grapalat" w:eastAsiaTheme="minorHAnsi" w:hAnsi="GHEA Grapalat" w:cstheme="minorBidi"/>
        </w:rPr>
        <w:t>.</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12024E"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 xml:space="preserve">банка </w:t>
      </w:r>
      <w:r w:rsidR="0012024E">
        <w:rPr>
          <w:rFonts w:ascii="GHEA Grapalat" w:eastAsiaTheme="minorHAnsi" w:hAnsi="GHEA Grapalat" w:cstheme="minorBidi"/>
          <w:sz w:val="18"/>
          <w:szCs w:val="18"/>
        </w:rPr>
        <w:t xml:space="preserve">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DE5FE3">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2A2B6F">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2A2B6F">
        <w:rPr>
          <w:rFonts w:ascii="GHEA Grapalat" w:eastAsiaTheme="minorHAnsi" w:hAnsi="GHEA Grapalat" w:cstheme="minorBidi"/>
          <w:sz w:val="18"/>
          <w:szCs w:val="18"/>
        </w:rPr>
        <w:t xml:space="preserve">номер </w:t>
      </w:r>
      <w:proofErr w:type="gramStart"/>
      <w:r w:rsidRPr="002A2B6F">
        <w:rPr>
          <w:rFonts w:ascii="GHEA Grapalat" w:eastAsiaTheme="minorHAnsi" w:hAnsi="GHEA Grapalat" w:cstheme="minorBidi"/>
          <w:sz w:val="18"/>
          <w:szCs w:val="18"/>
        </w:rPr>
        <w:t>заключаемого</w:t>
      </w:r>
      <w:proofErr w:type="gramEnd"/>
      <w:r w:rsidRPr="002A2B6F">
        <w:rPr>
          <w:rFonts w:ascii="GHEA Grapalat" w:eastAsiaTheme="minorHAnsi" w:hAnsi="GHEA Grapalat" w:cstheme="minorBidi"/>
          <w:sz w:val="18"/>
          <w:szCs w:val="18"/>
        </w:rPr>
        <w:t xml:space="preserve"> </w:t>
      </w:r>
      <w:proofErr w:type="spellStart"/>
      <w:r w:rsidRPr="002A2B6F">
        <w:rPr>
          <w:rFonts w:ascii="GHEA Grapalat" w:eastAsiaTheme="minorHAnsi" w:hAnsi="GHEA Grapalat" w:cstheme="minorBidi"/>
          <w:sz w:val="18"/>
          <w:szCs w:val="18"/>
        </w:rPr>
        <w:t>договара</w:t>
      </w:r>
      <w:proofErr w:type="spellEnd"/>
    </w:p>
    <w:p w:rsidR="005A6E91" w:rsidRPr="002A2B6F" w:rsidRDefault="005A6E91" w:rsidP="00DE5FE3">
      <w:pPr>
        <w:pStyle w:val="NormalWeb"/>
        <w:shd w:val="clear" w:color="auto" w:fill="FFFFFF"/>
        <w:spacing w:after="0" w:afterAutospacing="0"/>
        <w:ind w:firstLine="374"/>
        <w:contextualSpacing/>
        <w:jc w:val="both"/>
        <w:rPr>
          <w:rFonts w:ascii="GHEA Grapalat" w:eastAsiaTheme="minorHAnsi" w:hAnsi="GHEA Grapalat" w:cstheme="minorBidi"/>
        </w:rPr>
      </w:pP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lang w:val="hy-AM"/>
        </w:rPr>
      </w:pPr>
      <w:r w:rsidRPr="002A2B6F">
        <w:rPr>
          <w:rFonts w:ascii="GHEA Grapalat" w:eastAsiaTheme="minorHAnsi" w:hAnsi="GHEA Grapalat" w:cstheme="minorBidi"/>
        </w:rPr>
        <w:t xml:space="preserve">и  действует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в</w:t>
      </w:r>
      <w:r w:rsidRPr="002A2B6F">
        <w:rPr>
          <w:rFonts w:ascii="GHEA Grapalat" w:hAnsi="GHEA Grapalat"/>
        </w:rPr>
        <w:t>ключительно</w:t>
      </w:r>
      <w:r w:rsidRPr="002A2B6F">
        <w:rPr>
          <w:rFonts w:ascii="GHEA Grapalat" w:eastAsiaTheme="minorHAnsi" w:hAnsi="GHEA Grapalat" w:cstheme="minorBidi"/>
        </w:rPr>
        <w:t xml:space="preserve">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девяностого </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рабочего </w:t>
      </w:r>
      <w:r w:rsidRPr="002A2B6F">
        <w:rPr>
          <w:rFonts w:ascii="GHEA Grapalat" w:eastAsiaTheme="minorHAnsi" w:hAnsi="GHEA Grapalat" w:cstheme="minorBidi"/>
          <w:lang w:val="hy-AM"/>
        </w:rPr>
        <w:t xml:space="preserve"> </w:t>
      </w:r>
      <w:proofErr w:type="gramStart"/>
      <w:r w:rsidRPr="002A2B6F">
        <w:rPr>
          <w:rFonts w:ascii="GHEA Grapalat" w:eastAsiaTheme="minorHAnsi" w:hAnsi="GHEA Grapalat" w:cstheme="minorBidi"/>
        </w:rPr>
        <w:t>дня</w:t>
      </w:r>
      <w:proofErr w:type="gramEnd"/>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следующего за днем </w:t>
      </w: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rsidR="005A6E91" w:rsidRPr="002A2B6F" w:rsidRDefault="005A6E91" w:rsidP="00DE5FE3">
      <w:pPr>
        <w:pStyle w:val="NormalWeb"/>
        <w:shd w:val="clear" w:color="auto" w:fill="FFFFFF"/>
        <w:spacing w:after="0" w:afterAutospacing="0"/>
        <w:contextualSpacing/>
        <w:jc w:val="center"/>
        <w:rPr>
          <w:rFonts w:eastAsiaTheme="minorHAnsi" w:cstheme="minorBidi"/>
        </w:rPr>
      </w:pPr>
      <w:r w:rsidRPr="002A2B6F">
        <w:rPr>
          <w:rFonts w:ascii="GHEA Grapalat" w:eastAsiaTheme="minorHAnsi" w:hAnsi="GHEA Grapalat" w:cstheme="minorBidi"/>
          <w:lang w:val="hy-AM"/>
        </w:rPr>
        <w:t>--------------------------------------------------------</w:t>
      </w:r>
      <w:r w:rsidRPr="002A2B6F">
        <w:rPr>
          <w:rFonts w:ascii="GHEA Grapalat" w:eastAsiaTheme="minorHAnsi" w:hAnsi="GHEA Grapalat" w:cstheme="minorBidi"/>
        </w:rPr>
        <w:t>------------------</w:t>
      </w:r>
      <w:r w:rsidRPr="002A2B6F">
        <w:rPr>
          <w:rFonts w:ascii="GHEA Grapalat" w:eastAsiaTheme="minorHAnsi" w:hAnsi="GHEA Grapalat" w:cstheme="minorBidi"/>
          <w:lang w:val="hy-AM"/>
        </w:rPr>
        <w:t>----------------------</w:t>
      </w:r>
      <w:r w:rsidR="00406DC2" w:rsidRPr="002A2B6F">
        <w:rPr>
          <w:rFonts w:ascii="GHEA Grapalat" w:eastAsiaTheme="minorHAnsi" w:hAnsi="GHEA Grapalat" w:cstheme="minorBidi"/>
        </w:rPr>
        <w:t>---------------</w:t>
      </w:r>
      <w:r w:rsidRPr="002A2B6F">
        <w:rPr>
          <w:rFonts w:eastAsiaTheme="minorHAnsi" w:cstheme="minorBidi"/>
        </w:rPr>
        <w:t xml:space="preserve"> </w:t>
      </w:r>
      <w:r w:rsidRPr="002A2B6F">
        <w:rPr>
          <w:rFonts w:eastAsiaTheme="minorHAnsi" w:cstheme="minorBidi"/>
          <w:lang w:val="hy-AM"/>
        </w:rPr>
        <w:t>.</w:t>
      </w:r>
      <w:r w:rsidRPr="002A2B6F">
        <w:rPr>
          <w:rFonts w:eastAsiaTheme="minorHAnsi" w:cstheme="minorBidi"/>
        </w:rPr>
        <w:t xml:space="preserve">           </w:t>
      </w:r>
      <w:r w:rsidRPr="002A2B6F">
        <w:rPr>
          <w:rFonts w:ascii="GHEA Grapalat" w:eastAsiaTheme="minorHAnsi" w:hAnsi="GHEA Grapalat" w:cstheme="minorBidi"/>
          <w:sz w:val="16"/>
          <w:szCs w:val="16"/>
        </w:rPr>
        <w:t xml:space="preserve"> </w:t>
      </w:r>
      <w:r w:rsidR="00EB1A78" w:rsidRPr="002A2B6F">
        <w:rPr>
          <w:rFonts w:ascii="GHEA Grapalat" w:eastAsiaTheme="minorHAnsi" w:hAnsi="GHEA Grapalat" w:cstheme="minorBidi"/>
          <w:sz w:val="16"/>
          <w:szCs w:val="16"/>
        </w:rPr>
        <w:t>крайн</w:t>
      </w:r>
      <w:r w:rsidR="009E68A6">
        <w:rPr>
          <w:rFonts w:ascii="GHEA Grapalat" w:eastAsiaTheme="minorHAnsi" w:hAnsi="GHEA Grapalat" w:cstheme="minorBidi"/>
          <w:sz w:val="16"/>
          <w:szCs w:val="16"/>
        </w:rPr>
        <w:t>и</w:t>
      </w:r>
      <w:r w:rsidRPr="002A2B6F">
        <w:rPr>
          <w:rFonts w:ascii="GHEA Grapalat" w:eastAsiaTheme="minorHAnsi" w:hAnsi="GHEA Grapalat" w:cstheme="minorBidi"/>
          <w:sz w:val="16"/>
          <w:szCs w:val="16"/>
        </w:rPr>
        <w:t>й срок выполнения работ</w:t>
      </w:r>
      <w:r w:rsidRPr="002A2B6F">
        <w:rPr>
          <w:rFonts w:ascii="GHEA Grapalat" w:eastAsiaTheme="minorHAnsi" w:hAnsi="GHEA Grapalat" w:cstheme="minorBidi"/>
          <w:sz w:val="16"/>
          <w:szCs w:val="16"/>
          <w:lang w:val="hy-AM"/>
        </w:rPr>
        <w:t>, предусмотренн</w:t>
      </w:r>
      <w:proofErr w:type="spellStart"/>
      <w:r w:rsidRPr="002A2B6F">
        <w:rPr>
          <w:rFonts w:ascii="GHEA Grapalat" w:eastAsiaTheme="minorHAnsi" w:hAnsi="GHEA Grapalat" w:cstheme="minorBidi"/>
          <w:sz w:val="16"/>
          <w:szCs w:val="16"/>
        </w:rPr>
        <w:t>ый</w:t>
      </w:r>
      <w:proofErr w:type="spellEnd"/>
      <w:r w:rsidRPr="002A2B6F">
        <w:rPr>
          <w:rFonts w:ascii="GHEA Grapalat" w:eastAsiaTheme="minorHAnsi" w:hAnsi="GHEA Grapalat" w:cstheme="minorBidi"/>
          <w:sz w:val="16"/>
          <w:szCs w:val="16"/>
        </w:rPr>
        <w:t xml:space="preserve"> </w:t>
      </w:r>
      <w:r w:rsidRPr="002A2B6F">
        <w:rPr>
          <w:rFonts w:ascii="GHEA Grapalat" w:eastAsiaTheme="minorHAnsi" w:hAnsi="GHEA Grapalat" w:cstheme="minorBidi"/>
          <w:sz w:val="16"/>
          <w:szCs w:val="16"/>
          <w:lang w:val="hy-AM"/>
        </w:rPr>
        <w:t>заключаемым договором</w:t>
      </w:r>
    </w:p>
    <w:p w:rsidR="005A6E91" w:rsidRPr="002A2B6F" w:rsidRDefault="005A6E91" w:rsidP="00DE5FE3">
      <w:pPr>
        <w:pStyle w:val="NormalWeb"/>
        <w:shd w:val="clear" w:color="auto" w:fill="FFFFFF"/>
        <w:spacing w:after="0" w:afterAutospacing="0"/>
        <w:contextualSpacing/>
        <w:jc w:val="both"/>
        <w:rPr>
          <w:rFonts w:ascii="GHEA Grapalat" w:eastAsiaTheme="minorHAnsi" w:hAnsi="GHEA Grapalat" w:cstheme="minorBidi"/>
        </w:rPr>
      </w:pPr>
      <w:r w:rsidRPr="002A2B6F">
        <w:rPr>
          <w:rFonts w:ascii="GHEA Grapalat" w:eastAsiaTheme="minorHAnsi" w:hAnsi="GHEA Grapalat" w:cstheme="minorBidi"/>
        </w:rPr>
        <w:t>В день предоставления гарантии лицо</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выдающее гарантию</w:t>
      </w:r>
      <w:r w:rsidR="00C34C57" w:rsidRPr="002A2B6F">
        <w:rPr>
          <w:rFonts w:ascii="GHEA Grapalat" w:eastAsiaTheme="minorHAnsi" w:hAnsi="GHEA Grapalat" w:cstheme="minorBidi"/>
        </w:rPr>
        <w:t>,</w:t>
      </w:r>
      <w:r w:rsidRPr="002A2B6F">
        <w:rPr>
          <w:rFonts w:ascii="GHEA Grapalat" w:eastAsiaTheme="minorHAnsi" w:hAnsi="GHEA Grapalat" w:cstheme="minorBidi"/>
        </w:rPr>
        <w:t xml:space="preserve"> с официального адреса</w:t>
      </w:r>
      <w:r w:rsidRPr="002A2B6F">
        <w:rPr>
          <w:rFonts w:ascii="GHEA Grapalat" w:eastAsiaTheme="minorHAnsi" w:hAnsi="GHEA Grapalat" w:cstheme="minorBidi"/>
          <w:lang w:val="hy-AM"/>
        </w:rPr>
        <w:t xml:space="preserve"> </w:t>
      </w:r>
      <w:r w:rsidRPr="002A2B6F">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2A2B6F">
        <w:rPr>
          <w:rFonts w:ascii="GHEA Grapalat" w:eastAsiaTheme="minorHAnsi" w:hAnsi="GHEA Grapalat" w:cstheme="minorBidi"/>
        </w:rPr>
        <w:t xml:space="preserve">настоящей гарантии </w:t>
      </w:r>
      <w:r w:rsidRPr="002A2B6F">
        <w:rPr>
          <w:rFonts w:ascii="GHEA Grapalat" w:eastAsiaTheme="minorHAnsi" w:hAnsi="GHEA Grapalat" w:cstheme="minorBidi"/>
        </w:rPr>
        <w:t xml:space="preserve">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2A2B6F">
        <w:rPr>
          <w:rFonts w:ascii="GHEA Grapalat" w:eastAsiaTheme="minorHAnsi" w:hAnsi="GHEA Grapalat" w:cstheme="minorBidi"/>
        </w:rPr>
        <w:t>кодом</w:t>
      </w:r>
      <w:proofErr w:type="gramEnd"/>
      <w:r w:rsidRPr="002A2B6F">
        <w:rPr>
          <w:rFonts w:ascii="GHEA Grapalat" w:eastAsiaTheme="minorHAnsi" w:hAnsi="GHEA Grapalat" w:cstheme="minorBidi"/>
        </w:rPr>
        <w:t xml:space="preserve"> упомянутым в пункте 1 настоящей гарантии</w:t>
      </w:r>
      <w:r w:rsidRPr="002A2B6F">
        <w:rPr>
          <w:rFonts w:ascii="GHEA Grapalat" w:eastAsiaTheme="minorHAnsi" w:hAnsi="GHEA Grapalat" w:cstheme="minorBidi"/>
          <w:lang w:val="hy-AM"/>
        </w:rPr>
        <w:t>.</w:t>
      </w:r>
      <w:r w:rsidRPr="002A2B6F">
        <w:rPr>
          <w:rFonts w:ascii="GHEA Grapalat" w:eastAsiaTheme="minorHAnsi" w:hAnsi="GHEA Grapalat" w:cstheme="minorBidi"/>
        </w:rPr>
        <w:t xml:space="preserve"> </w:t>
      </w:r>
    </w:p>
    <w:p w:rsidR="007B3F5F" w:rsidRPr="00B138F3" w:rsidRDefault="007B3F5F"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DE5FE3">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AA6959" w:rsidRPr="00572A57">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3"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DE5FE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DE5FE3">
      <w:pPr>
        <w:widowControl w:val="0"/>
        <w:ind w:left="567" w:right="565"/>
        <w:jc w:val="center"/>
        <w:rPr>
          <w:rFonts w:ascii="GHEA Grapalat" w:hAnsi="GHEA Grapalat"/>
          <w:b/>
        </w:rPr>
      </w:pPr>
    </w:p>
    <w:p w:rsidR="00CF2692" w:rsidRPr="00B138F3" w:rsidRDefault="00CF2692" w:rsidP="00DE5FE3">
      <w:pPr>
        <w:widowControl w:val="0"/>
        <w:ind w:left="567" w:right="565"/>
        <w:jc w:val="center"/>
        <w:rPr>
          <w:rFonts w:ascii="GHEA Grapalat" w:hAnsi="GHEA Grapalat"/>
          <w:b/>
        </w:rPr>
      </w:pPr>
    </w:p>
    <w:p w:rsidR="007B3F5F" w:rsidRPr="00B138F3" w:rsidRDefault="007B3F5F" w:rsidP="00DE5FE3">
      <w:pPr>
        <w:widowControl w:val="0"/>
        <w:ind w:left="567" w:right="565"/>
        <w:jc w:val="center"/>
        <w:rPr>
          <w:rFonts w:ascii="GHEA Grapalat" w:hAnsi="GHEA Grapalat"/>
          <w:b/>
        </w:rPr>
      </w:pPr>
    </w:p>
    <w:p w:rsidR="00CF2692" w:rsidRPr="00B138F3" w:rsidRDefault="00CF2692"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CB2230" w:rsidRDefault="00CB2230" w:rsidP="00DE5FE3">
      <w:pPr>
        <w:rPr>
          <w:rFonts w:ascii="GHEA Grapalat" w:hAnsi="GHEA Grapalat"/>
          <w:b/>
        </w:rPr>
      </w:pPr>
    </w:p>
    <w:p w:rsidR="003D2FE2" w:rsidRPr="00572A57" w:rsidRDefault="003D2FE2" w:rsidP="00DE5FE3">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001F6F04" w:rsidRPr="00572A57">
        <w:rPr>
          <w:rFonts w:ascii="GHEA Grapalat" w:hAnsi="GHEA Grapalat"/>
          <w:b/>
          <w:i/>
          <w:sz w:val="22"/>
          <w:szCs w:val="22"/>
        </w:rPr>
        <w:t>2</w:t>
      </w:r>
    </w:p>
    <w:p w:rsidR="003D2FE2" w:rsidRPr="00594D27" w:rsidRDefault="003D2FE2" w:rsidP="00DE5FE3">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w:t>
      </w:r>
      <w:proofErr w:type="gramStart"/>
      <w:r w:rsidRPr="00594D27">
        <w:rPr>
          <w:rFonts w:ascii="GHEA Grapalat" w:hAnsi="GHEA Grapalat"/>
          <w:b/>
          <w:i/>
          <w:sz w:val="22"/>
          <w:szCs w:val="22"/>
        </w:rPr>
        <w:t>на</w:t>
      </w:r>
      <w:proofErr w:type="gramEnd"/>
      <w:r w:rsidRPr="00594D27">
        <w:rPr>
          <w:rFonts w:ascii="GHEA Grapalat" w:hAnsi="GHEA Grapalat"/>
          <w:b/>
          <w:i/>
          <w:sz w:val="22"/>
          <w:szCs w:val="22"/>
        </w:rPr>
        <w:t xml:space="preserve"> </w:t>
      </w:r>
      <w:r w:rsidR="00541E27">
        <w:rPr>
          <w:rFonts w:ascii="GHEA Grapalat" w:hAnsi="GHEA Grapalat"/>
          <w:b/>
          <w:i/>
          <w:sz w:val="22"/>
          <w:szCs w:val="22"/>
        </w:rPr>
        <w:t>ЗАПРОСА КОТИРОВОК</w:t>
      </w:r>
      <w:r w:rsidRPr="00594D27">
        <w:rPr>
          <w:rFonts w:ascii="GHEA Grapalat" w:hAnsi="GHEA Grapalat" w:cs="GHEA Grapalat"/>
          <w:b/>
          <w:i/>
          <w:sz w:val="22"/>
          <w:szCs w:val="22"/>
        </w:rPr>
        <w:br/>
      </w:r>
      <w:r w:rsidRPr="00594D27">
        <w:rPr>
          <w:rFonts w:ascii="GHEA Grapalat" w:hAnsi="GHEA Grapalat"/>
          <w:b/>
          <w:i/>
          <w:sz w:val="22"/>
          <w:szCs w:val="22"/>
        </w:rPr>
        <w:lastRenderedPageBreak/>
        <w:t>под кодом "</w:t>
      </w:r>
      <w:r w:rsidR="00572464">
        <w:rPr>
          <w:rFonts w:ascii="GHEA Grapalat" w:hAnsi="GHEA Grapalat"/>
          <w:b/>
          <w:i/>
          <w:sz w:val="22"/>
          <w:szCs w:val="22"/>
        </w:rPr>
        <w:t>“ԴՓԿ-ԳՀԱՊՁԲ 25/03»</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2"/>
        <w:t>*</w:t>
      </w:r>
    </w:p>
    <w:p w:rsidR="003D2FE2" w:rsidRPr="00B138F3" w:rsidRDefault="003D2FE2" w:rsidP="00DE5FE3">
      <w:pPr>
        <w:widowControl w:val="0"/>
        <w:jc w:val="center"/>
        <w:rPr>
          <w:rFonts w:ascii="GHEA Grapalat" w:hAnsi="GHEA Grapalat"/>
          <w:b/>
          <w:sz w:val="22"/>
          <w:szCs w:val="22"/>
        </w:rPr>
      </w:pPr>
    </w:p>
    <w:p w:rsidR="003D2FE2" w:rsidRPr="00B138F3" w:rsidRDefault="003D2FE2" w:rsidP="00DE5FE3">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DE5FE3">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DE5FE3">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DE5FE3">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DE5FE3">
      <w:pPr>
        <w:widowControl w:val="0"/>
        <w:rPr>
          <w:rFonts w:ascii="GHEA Grapalat" w:hAnsi="GHEA Grapalat" w:cs="GHEA Grapalat"/>
          <w:b/>
          <w:sz w:val="22"/>
          <w:szCs w:val="22"/>
        </w:rPr>
      </w:pPr>
    </w:p>
    <w:p w:rsidR="003D2FE2" w:rsidRPr="00B138F3" w:rsidRDefault="003D2FE2" w:rsidP="00DE5FE3">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E5FE3">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E5FE3">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E5FE3">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E5FE3">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E5FE3">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24DF7" w:rsidRPr="00824DF7" w:rsidRDefault="003D2FE2" w:rsidP="00DE5FE3">
      <w:pPr>
        <w:widowControl w:val="0"/>
        <w:tabs>
          <w:tab w:val="left" w:pos="567"/>
        </w:tabs>
        <w:jc w:val="both"/>
        <w:rPr>
          <w:rFonts w:ascii="GHEA Grapalat" w:eastAsiaTheme="minorHAnsi" w:hAnsi="GHEA Grapalat" w:cstheme="minorBidi"/>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24DF7">
        <w:rPr>
          <w:rFonts w:ascii="GHEA Grapalat" w:hAnsi="GHEA Grapalat"/>
          <w:spacing w:val="-6"/>
          <w:sz w:val="22"/>
          <w:szCs w:val="22"/>
        </w:rPr>
        <w:t xml:space="preserve">Компания участвует </w:t>
      </w:r>
      <w:proofErr w:type="gramStart"/>
      <w:r w:rsidR="00824DF7">
        <w:rPr>
          <w:rFonts w:ascii="GHEA Grapalat" w:hAnsi="GHEA Grapalat"/>
          <w:spacing w:val="-6"/>
          <w:sz w:val="22"/>
          <w:szCs w:val="22"/>
        </w:rPr>
        <w:t>в</w:t>
      </w:r>
      <w:proofErr w:type="gramEnd"/>
      <w:r w:rsidR="00824DF7">
        <w:rPr>
          <w:rFonts w:ascii="GHEA Grapalat" w:hAnsi="GHEA Grapalat"/>
          <w:spacing w:val="-6"/>
          <w:sz w:val="22"/>
          <w:szCs w:val="22"/>
        </w:rPr>
        <w:t xml:space="preserve"> </w:t>
      </w:r>
      <w:proofErr w:type="gramStart"/>
      <w:r w:rsidR="00824DF7">
        <w:rPr>
          <w:rFonts w:ascii="GHEA Grapalat" w:hAnsi="GHEA Grapalat"/>
          <w:spacing w:val="-6"/>
          <w:sz w:val="22"/>
          <w:szCs w:val="22"/>
        </w:rPr>
        <w:t>организованной</w:t>
      </w:r>
      <w:proofErr w:type="gramEnd"/>
      <w:r w:rsidR="00824DF7">
        <w:rPr>
          <w:rFonts w:ascii="GHEA Grapalat" w:hAnsi="GHEA Grapalat"/>
          <w:spacing w:val="-6"/>
          <w:sz w:val="22"/>
          <w:szCs w:val="22"/>
        </w:rPr>
        <w:t xml:space="preserve"> </w:t>
      </w:r>
      <w:r w:rsidR="00080311">
        <w:rPr>
          <w:rFonts w:ascii="GHEA Grapalat" w:hAnsi="GHEA Grapalat"/>
          <w:b/>
          <w:sz w:val="22"/>
          <w:szCs w:val="22"/>
          <w:lang w:val="hy-AM"/>
        </w:rPr>
        <w:t>ГНКО “ЦЕНТР ЭКСПЕРТИЗЫ ЛЕКАРСТВ И МЕДИЦИНСКИХ ТЕХНОЛОГИЙ”</w:t>
      </w:r>
      <w:r w:rsidR="00824DF7">
        <w:rPr>
          <w:rFonts w:ascii="GHEA Grapalat" w:eastAsiaTheme="minorHAnsi" w:hAnsi="GHEA Grapalat" w:cstheme="minorBidi"/>
          <w:sz w:val="22"/>
          <w:szCs w:val="22"/>
        </w:rPr>
        <w:t xml:space="preserve"> (далее-бенефициар) процедуры  закупок под кодом </w:t>
      </w:r>
      <w:r w:rsidR="00572464">
        <w:rPr>
          <w:rFonts w:ascii="GHEA Grapalat" w:hAnsi="GHEA Grapalat"/>
          <w:b/>
          <w:sz w:val="22"/>
          <w:szCs w:val="22"/>
        </w:rPr>
        <w:t>“ԴՓԿ-ԳՀԱՊՁԲ 25/03»</w:t>
      </w:r>
      <w:r w:rsidR="00824DF7">
        <w:rPr>
          <w:rFonts w:ascii="GHEA Grapalat" w:eastAsiaTheme="minorHAnsi" w:hAnsi="GHEA Grapalat" w:cstheme="minorBidi"/>
          <w:sz w:val="22"/>
          <w:szCs w:val="22"/>
        </w:rPr>
        <w:t>.</w:t>
      </w:r>
    </w:p>
    <w:p w:rsidR="003D2FE2" w:rsidRPr="00B138F3" w:rsidRDefault="003D2FE2" w:rsidP="00DE5FE3">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lastRenderedPageBreak/>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CC28E2" w:rsidRPr="00185BB2" w:rsidRDefault="003D2FE2" w:rsidP="00DE5FE3">
      <w:pPr>
        <w:widowControl w:val="0"/>
        <w:jc w:val="center"/>
        <w:rPr>
          <w:rFonts w:ascii="GHEA Grapalat" w:hAnsi="GHEA Grapalat"/>
          <w:b/>
          <w:sz w:val="22"/>
          <w:szCs w:val="22"/>
        </w:rPr>
      </w:pPr>
      <w:r w:rsidRPr="00B138F3">
        <w:rPr>
          <w:rFonts w:ascii="GHEA Grapalat" w:hAnsi="GHEA Grapalat"/>
          <w:b/>
          <w:sz w:val="22"/>
          <w:szCs w:val="22"/>
        </w:rPr>
        <w:t>2. Иные условия</w:t>
      </w:r>
    </w:p>
    <w:p w:rsidR="003D2FE2" w:rsidRPr="00B138F3" w:rsidRDefault="003D2FE2" w:rsidP="00DE5FE3">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653939">
        <w:rPr>
          <w:rFonts w:ascii="GHEA Grapalat" w:hAnsi="GHEA Grapalat"/>
          <w:sz w:val="22"/>
          <w:szCs w:val="22"/>
          <w:lang w:val="hy-AM"/>
        </w:rPr>
        <w:t>двадцатого</w:t>
      </w:r>
      <w:r w:rsidR="00653939"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E5FE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DE5FE3">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2849A6" w:rsidRPr="00B138F3" w:rsidRDefault="002849A6" w:rsidP="00DE5FE3">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CC28E2" w:rsidRDefault="002849A6" w:rsidP="00DE5FE3">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rsidR="004D5A00" w:rsidRPr="00CC28E2" w:rsidRDefault="002849A6" w:rsidP="00DE5FE3">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 xml:space="preserve">наименование </w:t>
      </w:r>
      <w:r w:rsidR="004D5A00" w:rsidRPr="00CC28E2">
        <w:rPr>
          <w:rFonts w:ascii="GHEA Grapalat" w:hAnsi="GHEA Grapalat"/>
          <w:sz w:val="22"/>
          <w:szCs w:val="22"/>
          <w:vertAlign w:val="superscript"/>
        </w:rPr>
        <w:t xml:space="preserve"> компании</w:t>
      </w:r>
    </w:p>
    <w:p w:rsidR="002849A6" w:rsidRPr="00CC28E2" w:rsidRDefault="002849A6" w:rsidP="00DE5FE3">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rsidR="002849A6" w:rsidRPr="00CC28E2" w:rsidRDefault="002849A6" w:rsidP="00DE5FE3">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rsidR="002849A6" w:rsidRPr="00CC28E2" w:rsidRDefault="002849A6" w:rsidP="00DE5FE3">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rsidR="002849A6" w:rsidRPr="00CC28E2" w:rsidRDefault="002849A6" w:rsidP="00DE5FE3">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rsidR="00C5310C" w:rsidRPr="00D847AB" w:rsidRDefault="00C5310C" w:rsidP="00DE5FE3">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rsidR="00C5310C" w:rsidRPr="00B138F3" w:rsidRDefault="00C5310C" w:rsidP="00DE5FE3">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rsidR="00682C7B" w:rsidRPr="002156AB" w:rsidRDefault="002D7881" w:rsidP="00DE5FE3">
      <w:pPr>
        <w:widowControl w:val="0"/>
        <w:ind w:right="4250"/>
        <w:rPr>
          <w:rFonts w:ascii="GHEA Grapalat" w:hAnsi="GHEA Grapalat"/>
          <w:sz w:val="22"/>
          <w:szCs w:val="22"/>
          <w:vertAlign w:val="superscript"/>
        </w:rPr>
      </w:pPr>
      <w:r w:rsidRPr="007D0452">
        <w:rPr>
          <w:rFonts w:ascii="GHEA Grapalat" w:hAnsi="GHEA Grapalat"/>
          <w:sz w:val="22"/>
          <w:szCs w:val="22"/>
          <w:vertAlign w:val="superscript"/>
        </w:rPr>
        <w:t xml:space="preserve">                        </w:t>
      </w:r>
      <w:r w:rsidR="00C5310C">
        <w:rPr>
          <w:rFonts w:ascii="GHEA Grapalat" w:hAnsi="GHEA Grapalat"/>
          <w:sz w:val="22"/>
          <w:szCs w:val="22"/>
          <w:vertAlign w:val="superscript"/>
        </w:rPr>
        <w:t>учетный номер</w:t>
      </w:r>
      <w:r w:rsidR="00D847AB">
        <w:rPr>
          <w:rFonts w:ascii="GHEA Grapalat" w:hAnsi="GHEA Grapalat"/>
          <w:sz w:val="22"/>
          <w:szCs w:val="22"/>
          <w:vertAlign w:val="superscript"/>
        </w:rPr>
        <w:t xml:space="preserve"> </w:t>
      </w:r>
    </w:p>
    <w:p w:rsidR="00C5310C" w:rsidRDefault="00D847AB" w:rsidP="00DE5FE3">
      <w:pPr>
        <w:widowControl w:val="0"/>
        <w:ind w:right="4250"/>
        <w:rPr>
          <w:rFonts w:ascii="GHEA Grapalat" w:hAnsi="GHEA Grapalat"/>
          <w:sz w:val="22"/>
          <w:szCs w:val="22"/>
        </w:rPr>
      </w:pPr>
      <w:r>
        <w:rPr>
          <w:rFonts w:ascii="GHEA Grapalat" w:hAnsi="GHEA Grapalat"/>
          <w:sz w:val="22"/>
          <w:szCs w:val="22"/>
          <w:vertAlign w:val="superscript"/>
        </w:rPr>
        <w:t>налогоплательщика</w:t>
      </w:r>
      <w:r w:rsidR="00E55D53" w:rsidRPr="007D0452">
        <w:rPr>
          <w:rFonts w:ascii="GHEA Grapalat" w:hAnsi="GHEA Grapalat"/>
          <w:sz w:val="22"/>
          <w:szCs w:val="22"/>
          <w:vertAlign w:val="superscript"/>
        </w:rPr>
        <w:t xml:space="preserve"> </w:t>
      </w:r>
      <w:r w:rsidR="00E55D53">
        <w:rPr>
          <w:rFonts w:ascii="GHEA Grapalat" w:hAnsi="GHEA Grapalat"/>
          <w:sz w:val="22"/>
          <w:szCs w:val="22"/>
          <w:vertAlign w:val="superscript"/>
        </w:rPr>
        <w:t>компании</w:t>
      </w:r>
      <w:r w:rsidR="00C5310C">
        <w:rPr>
          <w:rFonts w:ascii="GHEA Grapalat" w:hAnsi="GHEA Grapalat"/>
          <w:sz w:val="22"/>
          <w:szCs w:val="22"/>
          <w:vertAlign w:val="superscript"/>
        </w:rPr>
        <w:t xml:space="preserve"> </w:t>
      </w:r>
      <w:r w:rsidR="00C5310C" w:rsidRPr="00B138F3">
        <w:rPr>
          <w:rFonts w:ascii="GHEA Grapalat" w:hAnsi="GHEA Grapalat"/>
          <w:sz w:val="22"/>
          <w:szCs w:val="22"/>
        </w:rPr>
        <w:t>________________________________</w:t>
      </w:r>
    </w:p>
    <w:p w:rsidR="002D7881" w:rsidRPr="00B138F3" w:rsidRDefault="002D7881" w:rsidP="00DE5FE3">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B1119D" w:rsidRDefault="00B1119D" w:rsidP="00DE5FE3">
      <w:pPr>
        <w:widowControl w:val="0"/>
        <w:ind w:right="4250"/>
        <w:rPr>
          <w:rFonts w:ascii="GHEA Grapalat" w:hAnsi="GHEA Grapalat"/>
          <w:sz w:val="22"/>
          <w:szCs w:val="22"/>
        </w:rPr>
      </w:pPr>
    </w:p>
    <w:p w:rsidR="00B1119D" w:rsidRPr="00B138F3" w:rsidRDefault="00B1119D" w:rsidP="00DE5FE3">
      <w:pPr>
        <w:widowControl w:val="0"/>
        <w:ind w:right="4250"/>
        <w:rPr>
          <w:rFonts w:ascii="GHEA Grapalat" w:hAnsi="GHEA Grapalat"/>
          <w:sz w:val="22"/>
          <w:szCs w:val="22"/>
        </w:rPr>
      </w:pPr>
    </w:p>
    <w:p w:rsidR="002849A6" w:rsidRPr="004D5A00" w:rsidRDefault="002849A6" w:rsidP="00DE5FE3">
      <w:pPr>
        <w:widowControl w:val="0"/>
        <w:rPr>
          <w:rFonts w:ascii="GHEA Grapalat" w:hAnsi="GHEA Grapalat"/>
          <w:b/>
          <w:sz w:val="20"/>
          <w:szCs w:val="20"/>
        </w:rPr>
      </w:pPr>
      <w:r w:rsidRPr="004D5A00">
        <w:rPr>
          <w:rFonts w:ascii="GHEA Grapalat" w:hAnsi="GHEA Grapalat"/>
          <w:sz w:val="20"/>
          <w:szCs w:val="20"/>
        </w:rPr>
        <w:t>М. П.</w:t>
      </w:r>
      <w:r w:rsidR="004D5A00" w:rsidRPr="004D5A00">
        <w:rPr>
          <w:rFonts w:ascii="GHEA Grapalat" w:hAnsi="GHEA Grapalat"/>
          <w:sz w:val="20"/>
          <w:szCs w:val="20"/>
        </w:rPr>
        <w:t xml:space="preserve">  </w:t>
      </w:r>
      <w:r w:rsidR="004D5A00" w:rsidRPr="005F1CC0">
        <w:rPr>
          <w:rFonts w:ascii="GHEA Grapalat" w:hAnsi="GHEA Grapalat"/>
          <w:sz w:val="20"/>
          <w:szCs w:val="20"/>
        </w:rPr>
        <w:t xml:space="preserve">           </w:t>
      </w:r>
      <w:r w:rsidRPr="004D5A00">
        <w:rPr>
          <w:rFonts w:ascii="GHEA Grapalat" w:hAnsi="GHEA Grapalat"/>
          <w:sz w:val="20"/>
          <w:szCs w:val="20"/>
        </w:rPr>
        <w:t>День/месяц/год</w:t>
      </w:r>
    </w:p>
    <w:p w:rsidR="002849A6" w:rsidRPr="004D5A00" w:rsidRDefault="002849A6" w:rsidP="00DE5FE3">
      <w:pPr>
        <w:widowControl w:val="0"/>
        <w:tabs>
          <w:tab w:val="left" w:pos="1134"/>
        </w:tabs>
        <w:ind w:firstLine="567"/>
        <w:jc w:val="both"/>
        <w:rPr>
          <w:rFonts w:ascii="GHEA Grapalat" w:hAnsi="GHEA Grapalat"/>
          <w:sz w:val="22"/>
          <w:szCs w:val="22"/>
        </w:rPr>
      </w:pPr>
    </w:p>
    <w:p w:rsidR="002849A6" w:rsidRPr="004D5A00" w:rsidRDefault="002849A6" w:rsidP="00DE5FE3">
      <w:pPr>
        <w:widowControl w:val="0"/>
        <w:tabs>
          <w:tab w:val="left" w:pos="1134"/>
        </w:tabs>
        <w:ind w:firstLine="567"/>
        <w:jc w:val="both"/>
        <w:rPr>
          <w:rFonts w:ascii="GHEA Grapalat" w:hAnsi="GHEA Grapalat"/>
          <w:sz w:val="22"/>
          <w:szCs w:val="22"/>
        </w:rPr>
      </w:pPr>
    </w:p>
    <w:p w:rsidR="002849A6" w:rsidRPr="004D5A00" w:rsidRDefault="002849A6" w:rsidP="00DE5FE3">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71C48" w:rsidRPr="00B138F3" w:rsidTr="00CE4A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71C48" w:rsidRPr="00B138F3" w:rsidTr="00CE4A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6F0F72" w:rsidRDefault="00671C48" w:rsidP="00CE4A45">
            <w:pPr>
              <w:widowControl w:val="0"/>
              <w:tabs>
                <w:tab w:val="left" w:pos="855"/>
              </w:tabs>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hy-AM"/>
              </w:rPr>
              <w:t xml:space="preserve"> </w:t>
            </w:r>
            <w:r w:rsidRPr="00BE0378">
              <w:rPr>
                <w:rFonts w:ascii="GHEA Grapalat" w:hAnsi="GHEA Grapalat"/>
              </w:rPr>
              <w:t>ГНКО</w:t>
            </w:r>
            <w:r>
              <w:rPr>
                <w:rFonts w:ascii="GHEA Grapalat" w:hAnsi="GHEA Grapalat"/>
                <w:lang w:val="hy-AM"/>
              </w:rPr>
              <w:t xml:space="preserve"> </w:t>
            </w:r>
            <w:r w:rsidRPr="00BE0378">
              <w:rPr>
                <w:rFonts w:ascii="GHEA Grapalat" w:hAnsi="GHEA Grapalat"/>
                <w:lang w:val="hy-AM"/>
              </w:rPr>
              <w:t>"ЦЕНТР ЭКСПЕРТИЗЫ ЛЕКАРСТВ И МЕДИЦИНСКИХ ТЕХНОЛОГИЙ"</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71C48" w:rsidRPr="00B138F3" w:rsidTr="00CE4A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522402">
              <w:rPr>
                <w:rFonts w:ascii="GHEA Grapalat" w:hAnsi="GHEA Grapalat"/>
                <w:sz w:val="20"/>
                <w:lang w:val="hy-AM"/>
              </w:rPr>
              <w:t>08275442</w:t>
            </w:r>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BE0378">
              <w:rPr>
                <w:rFonts w:ascii="GHEA Grapalat" w:hAnsi="GHEA Grapalat"/>
              </w:rPr>
              <w:t>Оперативный отдел аппарата Министерства финансов РА</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6F0F72" w:rsidRDefault="00671C48" w:rsidP="00CE4A45">
            <w:pPr>
              <w:widowControl w:val="0"/>
              <w:tabs>
                <w:tab w:val="left" w:pos="855"/>
              </w:tabs>
              <w:ind w:left="360"/>
              <w:rPr>
                <w:rFonts w:ascii="GHEA Grapalat" w:hAnsi="GHEA Grapalat"/>
                <w:b/>
                <w:lang w:val="hy-AM"/>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22402">
              <w:rPr>
                <w:rFonts w:ascii="GHEA Grapalat" w:hAnsi="GHEA Grapalat" w:cs="Arial"/>
                <w:sz w:val="20"/>
                <w:szCs w:val="20"/>
              </w:rPr>
              <w:t>900018009804</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для обеспечения квалификации)</w:t>
            </w:r>
          </w:p>
        </w:tc>
      </w:tr>
      <w:tr w:rsidR="00671C48" w:rsidRPr="00B138F3" w:rsidTr="00CE4A45">
        <w:trPr>
          <w:trHeight w:val="424"/>
        </w:trPr>
        <w:tc>
          <w:tcPr>
            <w:tcW w:w="10980" w:type="dxa"/>
            <w:gridSpan w:val="2"/>
            <w:tcBorders>
              <w:top w:val="single" w:sz="4" w:space="0" w:color="auto"/>
              <w:left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71C48" w:rsidRPr="00B138F3" w:rsidRDefault="00671C48" w:rsidP="00CE4A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jc w:val="right"/>
              <w:rPr>
                <w:rFonts w:ascii="GHEA Grapalat" w:hAnsi="GHEA Grapalat" w:cs="Tahoma"/>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71C48" w:rsidRPr="00B138F3" w:rsidTr="00CE4A45">
        <w:trPr>
          <w:trHeight w:val="2194"/>
        </w:trPr>
        <w:tc>
          <w:tcPr>
            <w:tcW w:w="5616" w:type="dxa"/>
            <w:tcBorders>
              <w:top w:val="single" w:sz="4" w:space="0" w:color="auto"/>
              <w:left w:val="single" w:sz="4" w:space="0" w:color="auto"/>
              <w:right w:val="single" w:sz="4" w:space="0" w:color="auto"/>
            </w:tcBorders>
            <w:noWrap/>
            <w:vAlign w:val="bottom"/>
          </w:tcPr>
          <w:p w:rsidR="00671C48" w:rsidRPr="00B138F3" w:rsidRDefault="00671C48" w:rsidP="00CE4A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71C48" w:rsidRPr="00B138F3" w:rsidRDefault="00671C48" w:rsidP="00CE4A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Arial"/>
              </w:rPr>
            </w:pP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71C48" w:rsidRPr="00B138F3" w:rsidRDefault="00671C48" w:rsidP="00CE4A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DE5FE3">
      <w:pPr>
        <w:widowControl w:val="0"/>
        <w:tabs>
          <w:tab w:val="left" w:pos="1134"/>
        </w:tabs>
        <w:ind w:firstLine="567"/>
        <w:jc w:val="both"/>
        <w:rPr>
          <w:rFonts w:ascii="GHEA Grapalat" w:hAnsi="GHEA Grapalat"/>
          <w:sz w:val="22"/>
          <w:szCs w:val="22"/>
        </w:rPr>
      </w:pPr>
    </w:p>
    <w:p w:rsidR="00C3421C" w:rsidRPr="00B138F3" w:rsidRDefault="00C3421C" w:rsidP="00DE5FE3">
      <w:pPr>
        <w:widowControl w:val="0"/>
        <w:jc w:val="center"/>
        <w:rPr>
          <w:rFonts w:ascii="GHEA Grapalat" w:hAnsi="GHEA Grapalat" w:cs="Sylfaen"/>
        </w:rPr>
      </w:pPr>
    </w:p>
    <w:p w:rsidR="00C3421C" w:rsidRPr="00B138F3" w:rsidRDefault="00C3421C" w:rsidP="00DE5F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DE5FE3">
      <w:pPr>
        <w:rPr>
          <w:rFonts w:ascii="GHEA Grapalat" w:hAnsi="GHEA Grapalat" w:cs="Sylfaen"/>
        </w:rPr>
      </w:pPr>
      <w:r w:rsidRPr="00B138F3">
        <w:rPr>
          <w:rFonts w:ascii="GHEA Grapalat" w:hAnsi="GHEA Grapalat" w:cs="Sylfaen"/>
        </w:rPr>
        <w:br w:type="page"/>
      </w:r>
    </w:p>
    <w:p w:rsidR="00C3421C" w:rsidRPr="00B138F3" w:rsidRDefault="00C3421C" w:rsidP="00DE5FE3">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5FE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имя, фамилия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наименование лица, </w:t>
            </w:r>
            <w:r w:rsidRPr="00B138F3">
              <w:rPr>
                <w:rFonts w:ascii="GHEA Grapalat" w:hAnsi="GHEA Grapalat"/>
                <w:sz w:val="18"/>
                <w:szCs w:val="18"/>
              </w:rPr>
              <w:lastRenderedPageBreak/>
              <w:t>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 по </w:t>
            </w:r>
            <w:r w:rsidRPr="00B138F3">
              <w:rPr>
                <w:rFonts w:ascii="GHEA Grapalat" w:hAnsi="GHEA Grapalat"/>
                <w:sz w:val="18"/>
                <w:szCs w:val="18"/>
              </w:rPr>
              <w:lastRenderedPageBreak/>
              <w:t>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EC6F0E">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5FE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w:t>
            </w:r>
            <w:r w:rsidRPr="00B138F3">
              <w:rPr>
                <w:rFonts w:ascii="GHEA Grapalat" w:hAnsi="GHEA Grapalat"/>
                <w:sz w:val="18"/>
                <w:szCs w:val="18"/>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w:t>
            </w:r>
            <w:r w:rsidRPr="00B138F3">
              <w:rPr>
                <w:rFonts w:ascii="GHEA Grapalat" w:hAnsi="GHEA Grapalat"/>
                <w:sz w:val="18"/>
                <w:szCs w:val="18"/>
              </w:rPr>
              <w:lastRenderedPageBreak/>
              <w:t>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5FE3">
            <w:pPr>
              <w:widowControl w:val="0"/>
              <w:jc w:val="center"/>
              <w:rPr>
                <w:rFonts w:ascii="GHEA Grapalat" w:hAnsi="GHEA Grapalat"/>
                <w:sz w:val="18"/>
                <w:szCs w:val="18"/>
              </w:rPr>
            </w:pPr>
          </w:p>
        </w:tc>
      </w:tr>
    </w:tbl>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1005B0" w:rsidRPr="00B138F3" w:rsidRDefault="001005B0" w:rsidP="00DE5FE3">
      <w:pPr>
        <w:widowControl w:val="0"/>
        <w:ind w:left="567" w:right="565"/>
        <w:jc w:val="center"/>
        <w:rPr>
          <w:rFonts w:ascii="GHEA Grapalat" w:hAnsi="GHEA Grapalat"/>
          <w:b/>
        </w:rPr>
      </w:pPr>
    </w:p>
    <w:p w:rsidR="00F331AD" w:rsidRPr="002A4554" w:rsidRDefault="00F331AD"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8D24C2" w:rsidRPr="00230D36" w:rsidRDefault="008D24C2" w:rsidP="00DE5FE3">
      <w:pPr>
        <w:widowControl w:val="0"/>
        <w:ind w:firstLine="567"/>
        <w:jc w:val="right"/>
        <w:rPr>
          <w:rFonts w:ascii="GHEA Grapalat" w:hAnsi="GHEA Grapalat"/>
          <w:b/>
        </w:rPr>
      </w:pPr>
    </w:p>
    <w:p w:rsidR="00235549" w:rsidRPr="00B138F3" w:rsidRDefault="00235549" w:rsidP="00DE5FE3">
      <w:pPr>
        <w:widowControl w:val="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DE5FE3">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proofErr w:type="gramStart"/>
      <w:r w:rsidRPr="00B138F3">
        <w:rPr>
          <w:rFonts w:ascii="GHEA Grapalat" w:hAnsi="GHEA Grapalat"/>
          <w:b/>
          <w:sz w:val="24"/>
          <w:szCs w:val="24"/>
        </w:rPr>
        <w:t>на</w:t>
      </w:r>
      <w:proofErr w:type="gramEnd"/>
      <w:r w:rsidRPr="00B138F3">
        <w:rPr>
          <w:rFonts w:ascii="GHEA Grapalat" w:hAnsi="GHEA Grapalat"/>
          <w:b/>
          <w:sz w:val="24"/>
          <w:szCs w:val="24"/>
        </w:rPr>
        <w:t xml:space="preserve"> </w:t>
      </w:r>
      <w:r w:rsidR="00541E27">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572464">
        <w:rPr>
          <w:rFonts w:ascii="GHEA Grapalat" w:hAnsi="GHEA Grapalat"/>
          <w:b/>
          <w:sz w:val="24"/>
          <w:szCs w:val="24"/>
        </w:rPr>
        <w:t>“ԴՓԿ-ԳՀԱՊՁԲ 25/03»</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4"/>
        <w:t>*</w:t>
      </w:r>
    </w:p>
    <w:p w:rsidR="001005B0" w:rsidRPr="00B138F3" w:rsidRDefault="001005B0" w:rsidP="00DE5FE3">
      <w:pPr>
        <w:widowControl w:val="0"/>
        <w:ind w:left="567" w:right="565"/>
        <w:jc w:val="center"/>
        <w:rPr>
          <w:rFonts w:ascii="GHEA Grapalat" w:hAnsi="GHEA Grapalat"/>
          <w:b/>
        </w:rPr>
      </w:pPr>
    </w:p>
    <w:p w:rsidR="0075061D" w:rsidRPr="00B138F3" w:rsidRDefault="0075061D" w:rsidP="00DE5FE3">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DE5FE3">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DE5FE3">
      <w:pPr>
        <w:widowControl w:val="0"/>
        <w:ind w:left="567" w:right="565"/>
        <w:jc w:val="center"/>
        <w:rPr>
          <w:rFonts w:ascii="GHEA Grapalat" w:hAnsi="GHEA Grapalat"/>
          <w:b/>
        </w:rPr>
      </w:pPr>
    </w:p>
    <w:p w:rsidR="005B3A59" w:rsidRPr="00AA546C" w:rsidRDefault="005B3A59" w:rsidP="00DE5FE3">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00572464">
        <w:rPr>
          <w:rFonts w:ascii="GHEA Grapalat" w:hAnsi="GHEA Grapalat"/>
          <w:b/>
        </w:rPr>
        <w:t>“ԴՓԿ-ԳՀԱՊՁԲ 25/03»</w:t>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r w:rsidR="00AA546C" w:rsidRPr="00AA546C">
        <w:rPr>
          <w:rFonts w:ascii="GHEA Grapalat" w:eastAsiaTheme="minorHAnsi" w:hAnsi="GHEA Grapalat" w:cstheme="minorBidi"/>
          <w:bCs/>
        </w:rPr>
        <w:t xml:space="preserve"> </w:t>
      </w:r>
      <w:r w:rsidR="00080311">
        <w:rPr>
          <w:rFonts w:ascii="GHEA Grapalat" w:hAnsi="GHEA Grapalat"/>
          <w:b/>
          <w:sz w:val="22"/>
          <w:szCs w:val="22"/>
          <w:lang w:val="hy-AM"/>
        </w:rPr>
        <w:t>ГНКО “ЦЕНТР ЭКСПЕРТИЗЫ ЛЕКАРСТВ И МЕДИЦИНСКИХ ТЕХНОЛОГИЙ”</w:t>
      </w:r>
      <w:r w:rsidR="00AA546C">
        <w:rPr>
          <w:rFonts w:ascii="GHEA Grapalat" w:eastAsia="Calibri" w:hAnsi="GHEA Grapalat"/>
          <w:sz w:val="22"/>
          <w:szCs w:val="22"/>
        </w:rPr>
        <w:t xml:space="preserve"> </w:t>
      </w:r>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наименование отобранного участника</w:t>
      </w:r>
    </w:p>
    <w:p w:rsidR="005B3A59" w:rsidRPr="00B138F3" w:rsidRDefault="005B3A59" w:rsidP="00DE5FE3">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DE5FE3">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DE5FE3">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DE5FE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DE5FE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DE5FE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 xml:space="preserve">номер </w:t>
      </w:r>
      <w:proofErr w:type="gramStart"/>
      <w:r w:rsidRPr="00F00F71">
        <w:rPr>
          <w:rFonts w:ascii="GHEA Grapalat" w:eastAsiaTheme="minorHAnsi" w:hAnsi="GHEA Grapalat" w:cstheme="minorBidi"/>
          <w:sz w:val="18"/>
          <w:szCs w:val="18"/>
        </w:rPr>
        <w:t>заключаемого</w:t>
      </w:r>
      <w:proofErr w:type="gramEnd"/>
      <w:r w:rsidRPr="00F00F71">
        <w:rPr>
          <w:rFonts w:ascii="GHEA Grapalat" w:eastAsiaTheme="minorHAnsi" w:hAnsi="GHEA Grapalat" w:cstheme="minorBidi"/>
          <w:sz w:val="18"/>
          <w:szCs w:val="18"/>
        </w:rPr>
        <w:t xml:space="preserve"> </w:t>
      </w:r>
      <w:proofErr w:type="spellStart"/>
      <w:r w:rsidRPr="00F00F71">
        <w:rPr>
          <w:rFonts w:ascii="GHEA Grapalat" w:eastAsiaTheme="minorHAnsi" w:hAnsi="GHEA Grapalat" w:cstheme="minorBidi"/>
          <w:sz w:val="18"/>
          <w:szCs w:val="18"/>
        </w:rPr>
        <w:t>договара</w:t>
      </w:r>
      <w:proofErr w:type="spellEnd"/>
    </w:p>
    <w:p w:rsidR="00EB1A78" w:rsidRPr="00F00F71" w:rsidRDefault="00EB1A78" w:rsidP="00DE5FE3">
      <w:pPr>
        <w:pStyle w:val="NormalWeb"/>
        <w:shd w:val="clear" w:color="auto" w:fill="FFFFFF"/>
        <w:spacing w:after="0" w:afterAutospacing="0"/>
        <w:ind w:firstLine="374"/>
        <w:contextualSpacing/>
        <w:jc w:val="both"/>
        <w:rPr>
          <w:rFonts w:ascii="GHEA Grapalat" w:eastAsiaTheme="minorHAnsi" w:hAnsi="GHEA Grapalat" w:cstheme="minorBidi"/>
        </w:rPr>
      </w:pPr>
    </w:p>
    <w:p w:rsidR="00EB1A78" w:rsidRPr="00F00F71" w:rsidRDefault="00EB1A78" w:rsidP="00DE5FE3">
      <w:pPr>
        <w:pStyle w:val="NormalWeb"/>
        <w:shd w:val="clear" w:color="auto" w:fill="FFFFFF"/>
        <w:spacing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proofErr w:type="gramStart"/>
      <w:r w:rsidRPr="00F00F71">
        <w:rPr>
          <w:rFonts w:ascii="GHEA Grapalat" w:eastAsiaTheme="minorHAnsi" w:hAnsi="GHEA Grapalat" w:cstheme="minorBidi"/>
        </w:rPr>
        <w:t>дня</w:t>
      </w:r>
      <w:proofErr w:type="gramEnd"/>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rsidR="00EB1A78" w:rsidRPr="00F00F71" w:rsidRDefault="00EB1A78" w:rsidP="00DE5FE3">
      <w:pPr>
        <w:pStyle w:val="NormalWeb"/>
        <w:shd w:val="clear" w:color="auto" w:fill="FFFFFF"/>
        <w:spacing w:after="0" w:afterAutospacing="0"/>
        <w:contextualSpacing/>
        <w:jc w:val="both"/>
        <w:rPr>
          <w:rFonts w:ascii="GHEA Grapalat" w:eastAsiaTheme="minorHAnsi" w:hAnsi="GHEA Grapalat" w:cstheme="minorBidi"/>
          <w:sz w:val="18"/>
          <w:szCs w:val="18"/>
          <w:lang w:val="hy-AM"/>
        </w:rPr>
      </w:pPr>
    </w:p>
    <w:p w:rsidR="00EB1A78" w:rsidRPr="00F00F71" w:rsidRDefault="00EB1A78" w:rsidP="00DE5FE3">
      <w:pPr>
        <w:pStyle w:val="NormalWeb"/>
        <w:shd w:val="clear" w:color="auto" w:fill="FFFFFF"/>
        <w:spacing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rsidR="008269CF" w:rsidRPr="00F00F71" w:rsidRDefault="008269CF" w:rsidP="00DE5FE3">
      <w:pPr>
        <w:pStyle w:val="NormalWeb"/>
        <w:shd w:val="clear" w:color="auto" w:fill="FFFFFF"/>
        <w:spacing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w:t>
      </w:r>
      <w:r w:rsidRPr="00F00F71">
        <w:rPr>
          <w:rFonts w:ascii="GHEA Grapalat" w:eastAsiaTheme="minorHAnsi" w:hAnsi="GHEA Grapalat" w:cstheme="minorBidi"/>
        </w:rPr>
        <w:lastRenderedPageBreak/>
        <w:t xml:space="preserve">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F00F71" w:rsidRDefault="005B3A59" w:rsidP="00DE5FE3">
      <w:pPr>
        <w:pStyle w:val="NormalWeb"/>
        <w:shd w:val="clear" w:color="auto" w:fill="FFFFFF"/>
        <w:spacing w:after="0" w:afterAutospacing="0"/>
        <w:contextualSpacing/>
        <w:jc w:val="both"/>
        <w:rPr>
          <w:rStyle w:val="Strong"/>
          <w:rFonts w:ascii="GHEA Grapalat" w:hAnsi="GHEA Grapalat"/>
          <w:b w:val="0"/>
          <w:bCs w:val="0"/>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rsidR="00D273E6" w:rsidRPr="00B138F3" w:rsidRDefault="00D273E6"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DE5FE3">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DE5FE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DE5FE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DE5FE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DE5FE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F331AD" w:rsidRPr="001D3DA1" w:rsidRDefault="00F331AD" w:rsidP="00DE5FE3">
      <w:pPr>
        <w:widowControl w:val="0"/>
        <w:jc w:val="right"/>
        <w:rPr>
          <w:rFonts w:ascii="GHEA Grapalat" w:hAnsi="GHEA Grapalat"/>
          <w:i/>
        </w:rPr>
      </w:pPr>
    </w:p>
    <w:p w:rsidR="006A150C" w:rsidRPr="001D3DA1" w:rsidRDefault="006A150C" w:rsidP="00DE5FE3">
      <w:pPr>
        <w:widowControl w:val="0"/>
        <w:jc w:val="right"/>
        <w:rPr>
          <w:rFonts w:ascii="GHEA Grapalat" w:hAnsi="GHEA Grapalat"/>
          <w:i/>
        </w:rPr>
      </w:pPr>
    </w:p>
    <w:p w:rsidR="006A150C" w:rsidRPr="001D3DA1" w:rsidRDefault="006A150C"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F331AD" w:rsidRPr="002A4554" w:rsidRDefault="00F331AD" w:rsidP="00DE5FE3">
      <w:pPr>
        <w:widowControl w:val="0"/>
        <w:jc w:val="right"/>
        <w:rPr>
          <w:rFonts w:ascii="GHEA Grapalat" w:hAnsi="GHEA Grapalat"/>
          <w:i/>
        </w:rPr>
      </w:pPr>
    </w:p>
    <w:p w:rsidR="00D24392" w:rsidRPr="002156AB" w:rsidRDefault="00D24392" w:rsidP="00DE5FE3">
      <w:pPr>
        <w:widowControl w:val="0"/>
        <w:rPr>
          <w:rFonts w:ascii="GHEA Grapalat" w:hAnsi="GHEA Grapalat"/>
          <w:i/>
        </w:rPr>
      </w:pPr>
    </w:p>
    <w:p w:rsidR="000A214C" w:rsidRPr="00B138F3" w:rsidRDefault="000A214C" w:rsidP="00DE5FE3">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DE5FE3">
      <w:pPr>
        <w:widowControl w:val="0"/>
        <w:jc w:val="right"/>
        <w:rPr>
          <w:rFonts w:ascii="GHEA Grapalat" w:hAnsi="GHEA Grapalat" w:cs="GHEA Grapalat"/>
          <w:i/>
        </w:rPr>
      </w:pPr>
      <w:r w:rsidRPr="00B138F3">
        <w:rPr>
          <w:rFonts w:ascii="GHEA Grapalat" w:hAnsi="GHEA Grapalat"/>
          <w:i/>
        </w:rPr>
        <w:t xml:space="preserve">к Приглашению </w:t>
      </w:r>
      <w:proofErr w:type="gramStart"/>
      <w:r w:rsidRPr="00B138F3">
        <w:rPr>
          <w:rFonts w:ascii="GHEA Grapalat" w:hAnsi="GHEA Grapalat"/>
          <w:i/>
        </w:rPr>
        <w:t>на</w:t>
      </w:r>
      <w:proofErr w:type="gramEnd"/>
      <w:r w:rsidRPr="00B138F3">
        <w:rPr>
          <w:rFonts w:ascii="GHEA Grapalat" w:hAnsi="GHEA Grapalat"/>
          <w:i/>
        </w:rPr>
        <w:t xml:space="preserve"> </w:t>
      </w:r>
      <w:r w:rsidR="00541E27">
        <w:rPr>
          <w:rFonts w:ascii="GHEA Grapalat" w:hAnsi="GHEA Grapalat"/>
          <w:i/>
        </w:rPr>
        <w:t>ЗАПРОСА КОТИРОВОК</w:t>
      </w:r>
      <w:r w:rsidRPr="00B138F3">
        <w:rPr>
          <w:rFonts w:ascii="GHEA Grapalat" w:hAnsi="GHEA Grapalat"/>
          <w:i/>
        </w:rPr>
        <w:br/>
        <w:t>под кодом "</w:t>
      </w:r>
      <w:r w:rsidR="00572464">
        <w:rPr>
          <w:rFonts w:ascii="GHEA Grapalat" w:hAnsi="GHEA Grapalat"/>
          <w:b/>
          <w:i/>
        </w:rPr>
        <w:t>“ԴՓԿ-ԳՀԱՊՁԲ 25/03»</w:t>
      </w:r>
      <w:r w:rsidRPr="00B138F3">
        <w:rPr>
          <w:rFonts w:ascii="GHEA Grapalat" w:hAnsi="GHEA Grapalat"/>
          <w:i/>
        </w:rPr>
        <w:t>"</w:t>
      </w:r>
      <w:r w:rsidRPr="00B138F3">
        <w:rPr>
          <w:rStyle w:val="FootnoteReference"/>
          <w:rFonts w:ascii="GHEA Grapalat" w:hAnsi="GHEA Grapalat"/>
          <w:i/>
        </w:rPr>
        <w:footnoteReference w:customMarkFollows="1" w:id="15"/>
        <w:t>*</w:t>
      </w:r>
    </w:p>
    <w:p w:rsidR="00AF4211" w:rsidRPr="002A4554" w:rsidRDefault="00AF4211" w:rsidP="00DE5FE3">
      <w:pPr>
        <w:widowControl w:val="0"/>
        <w:jc w:val="center"/>
        <w:rPr>
          <w:rFonts w:ascii="GHEA Grapalat" w:hAnsi="GHEA Grapalat"/>
          <w:b/>
        </w:rPr>
      </w:pPr>
    </w:p>
    <w:p w:rsidR="000A214C" w:rsidRPr="00B138F3" w:rsidRDefault="000A214C" w:rsidP="00DE5FE3">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DE5FE3">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DE5FE3">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5FE3">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6"/>
              <w:t>**</w:t>
            </w:r>
          </w:p>
        </w:tc>
      </w:tr>
    </w:tbl>
    <w:p w:rsidR="000A214C" w:rsidRPr="00B138F3" w:rsidRDefault="000A214C" w:rsidP="00DE5FE3">
      <w:pPr>
        <w:widowControl w:val="0"/>
        <w:rPr>
          <w:rFonts w:ascii="GHEA Grapalat" w:hAnsi="GHEA Grapalat" w:cs="GHEA Grapalat"/>
          <w:b/>
        </w:rPr>
      </w:pPr>
    </w:p>
    <w:p w:rsidR="000A214C" w:rsidRPr="00B138F3" w:rsidRDefault="000A214C" w:rsidP="00DE5FE3">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DE5FE3">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DE5FE3">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DE5FE3">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DE5FE3">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965E0" w:rsidRPr="00572A57" w:rsidRDefault="007965E0" w:rsidP="00DE5FE3">
      <w:pPr>
        <w:widowControl w:val="0"/>
        <w:jc w:val="center"/>
        <w:rPr>
          <w:rFonts w:ascii="GHEA Grapalat" w:hAnsi="GHEA Grapalat"/>
          <w:b/>
        </w:rPr>
      </w:pPr>
    </w:p>
    <w:p w:rsidR="000A214C" w:rsidRPr="00B138F3" w:rsidRDefault="000A214C" w:rsidP="00DE5FE3">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DE5FE3">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DE5FE3">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DE5FE3">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DE5FE3">
      <w:pPr>
        <w:widowControl w:val="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B138F3">
        <w:rPr>
          <w:rFonts w:ascii="GHEA Grapalat" w:hAnsi="GHEA Grapalat"/>
        </w:rPr>
        <w:lastRenderedPageBreak/>
        <w:t xml:space="preserve">Банком-плательщиком действия для обеспечения исполнения Требования. </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DE5FE3">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7965E0" w:rsidRPr="00572A57" w:rsidRDefault="007965E0" w:rsidP="00DE5FE3">
      <w:pPr>
        <w:widowControl w:val="0"/>
        <w:jc w:val="center"/>
        <w:rPr>
          <w:rFonts w:ascii="GHEA Grapalat" w:hAnsi="GHEA Grapalat"/>
          <w:b/>
        </w:rPr>
      </w:pPr>
    </w:p>
    <w:p w:rsidR="007965E0" w:rsidRPr="00572A57" w:rsidRDefault="007965E0" w:rsidP="00DE5FE3">
      <w:pPr>
        <w:widowControl w:val="0"/>
        <w:jc w:val="center"/>
        <w:rPr>
          <w:rFonts w:ascii="GHEA Grapalat" w:hAnsi="GHEA Grapalat"/>
          <w:b/>
        </w:rPr>
      </w:pPr>
    </w:p>
    <w:p w:rsidR="000A214C" w:rsidRPr="00572A57" w:rsidRDefault="000A214C" w:rsidP="00DE5FE3">
      <w:pPr>
        <w:widowControl w:val="0"/>
        <w:jc w:val="center"/>
        <w:rPr>
          <w:rFonts w:ascii="GHEA Grapalat" w:hAnsi="GHEA Grapalat"/>
          <w:b/>
        </w:rPr>
      </w:pPr>
      <w:r w:rsidRPr="00B138F3">
        <w:rPr>
          <w:rFonts w:ascii="GHEA Grapalat" w:hAnsi="GHEA Grapalat"/>
          <w:b/>
        </w:rPr>
        <w:t>2. Иные условия</w:t>
      </w:r>
    </w:p>
    <w:p w:rsidR="007965E0" w:rsidRPr="00572A57" w:rsidRDefault="007965E0" w:rsidP="00DE5FE3">
      <w:pPr>
        <w:widowControl w:val="0"/>
        <w:jc w:val="center"/>
        <w:rPr>
          <w:rFonts w:ascii="GHEA Grapalat" w:hAnsi="GHEA Grapalat" w:cs="GHEA Grapalat"/>
          <w:b/>
          <w:bCs/>
        </w:rPr>
      </w:pPr>
    </w:p>
    <w:p w:rsidR="00ED4719" w:rsidRPr="00B138F3" w:rsidRDefault="000A214C" w:rsidP="00DE5FE3">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ED4719" w:rsidRPr="00DC49CB">
        <w:rPr>
          <w:rFonts w:ascii="GHEA Grapalat" w:hAnsi="GHEA Grapalat"/>
        </w:rPr>
        <w:t xml:space="preserve">до двадцатого рабочего дня, </w:t>
      </w:r>
      <w:r w:rsidR="00AB3267" w:rsidRPr="00DC49CB">
        <w:rPr>
          <w:rFonts w:ascii="GHEA Grapalat" w:hAnsi="GHEA Grapalat"/>
        </w:rPr>
        <w:t xml:space="preserve">следующего за последним днем </w:t>
      </w:r>
      <w:r w:rsidR="00CA2227" w:rsidRPr="00CA2227">
        <w:rPr>
          <w:rFonts w:ascii="GHEA Grapalat" w:hAnsi="GHEA Grapalat"/>
        </w:rPr>
        <w:t>полного выполнения</w:t>
      </w:r>
      <w:r w:rsidR="00AB3267" w:rsidRPr="00DC49CB">
        <w:rPr>
          <w:rFonts w:ascii="GHEA Grapalat" w:hAnsi="GHEA Grapalat"/>
        </w:rPr>
        <w:t xml:space="preserve"> взятых </w:t>
      </w:r>
      <w:r w:rsidR="00CA2227" w:rsidRPr="00CA2227">
        <w:rPr>
          <w:rFonts w:ascii="GHEA Grapalat" w:hAnsi="GHEA Grapalat"/>
        </w:rPr>
        <w:t>К</w:t>
      </w:r>
      <w:r w:rsidR="00AB3267" w:rsidRPr="00DC49CB">
        <w:rPr>
          <w:rFonts w:ascii="GHEA Grapalat" w:hAnsi="GHEA Grapalat"/>
        </w:rPr>
        <w:t>омпанией по заключаемому договору обязательств, включительно.</w:t>
      </w:r>
    </w:p>
    <w:p w:rsidR="00F331AD" w:rsidRPr="002A4554" w:rsidRDefault="000A214C" w:rsidP="00DE5FE3">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DE5FE3">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DE5FE3">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DE5FE3">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DE5FE3">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661BF">
      <w:pPr>
        <w:widowControl w:val="0"/>
        <w:jc w:val="center"/>
        <w:rPr>
          <w:rFonts w:ascii="GHEA Grapalat" w:hAnsi="GHEA Grapalat"/>
        </w:rPr>
      </w:pPr>
      <w:r w:rsidRPr="00B138F3">
        <w:rPr>
          <w:rFonts w:ascii="GHEA Grapalat" w:hAnsi="GHEA Grapalat"/>
        </w:rPr>
        <w:t>_______________________________________</w:t>
      </w:r>
    </w:p>
    <w:p w:rsidR="000A214C" w:rsidRPr="00B138F3" w:rsidRDefault="000A214C" w:rsidP="008661B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8661BF">
      <w:pPr>
        <w:widowControl w:val="0"/>
        <w:jc w:val="center"/>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DE5FE3">
      <w:pPr>
        <w:widowControl w:val="0"/>
        <w:jc w:val="center"/>
        <w:rPr>
          <w:rFonts w:ascii="GHEA Grapalat" w:hAnsi="GHEA Grapalat" w:cs="Sylfaen"/>
        </w:rPr>
      </w:pPr>
    </w:p>
    <w:p w:rsidR="00BE2572" w:rsidRPr="00B138F3" w:rsidRDefault="00BE2572" w:rsidP="00DE5FE3">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E7DEF" w:rsidRDefault="00BE2572" w:rsidP="00DE5FE3">
      <w:pPr>
        <w:rPr>
          <w:rFonts w:ascii="GHEA Grapalat" w:hAnsi="GHEA Grapalat" w:cs="Sylfaen"/>
        </w:rPr>
      </w:pPr>
      <w:r w:rsidRPr="00B138F3">
        <w:rPr>
          <w:rFonts w:ascii="GHEA Grapalat" w:hAnsi="GHEA Grapalat" w:cs="Sylfaen"/>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402"/>
              </w:tabs>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671C48" w:rsidRPr="00B138F3" w:rsidTr="00CE4A4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71C48" w:rsidRPr="00B138F3" w:rsidTr="00CE4A4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lang w:val="hy-AM"/>
              </w:rPr>
              <w:t xml:space="preserve"> </w:t>
            </w:r>
            <w:r w:rsidRPr="00BE0378">
              <w:rPr>
                <w:rFonts w:ascii="GHEA Grapalat" w:hAnsi="GHEA Grapalat"/>
              </w:rPr>
              <w:t>ГНКО</w:t>
            </w:r>
            <w:r>
              <w:rPr>
                <w:rFonts w:ascii="GHEA Grapalat" w:hAnsi="GHEA Grapalat"/>
                <w:lang w:val="hy-AM"/>
              </w:rPr>
              <w:t xml:space="preserve"> </w:t>
            </w:r>
            <w:r w:rsidRPr="00BE0378">
              <w:rPr>
                <w:rFonts w:ascii="GHEA Grapalat" w:hAnsi="GHEA Grapalat"/>
                <w:lang w:val="hy-AM"/>
              </w:rPr>
              <w:t>"ЦЕНТР ЭКСПЕРТИЗЫ ЛЕКАРСТВ И МЕДИЦИНСКИХ ТЕХНОЛОГИЙ"</w:t>
            </w:r>
          </w:p>
        </w:tc>
      </w:tr>
      <w:tr w:rsidR="00671C48" w:rsidRPr="00B138F3" w:rsidTr="00CE4A4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71C48" w:rsidRPr="00B138F3" w:rsidTr="00CE4A4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hy-AM"/>
              </w:rPr>
              <w:t xml:space="preserve"> </w:t>
            </w:r>
            <w:r w:rsidRPr="00522402">
              <w:rPr>
                <w:rFonts w:ascii="GHEA Grapalat" w:hAnsi="GHEA Grapalat"/>
                <w:sz w:val="20"/>
                <w:lang w:val="hy-AM"/>
              </w:rPr>
              <w:t>08275442</w:t>
            </w:r>
          </w:p>
        </w:tc>
      </w:tr>
      <w:tr w:rsidR="00671C48" w:rsidRPr="00B138F3" w:rsidTr="00CE4A4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BE0378">
              <w:rPr>
                <w:rFonts w:ascii="GHEA Grapalat" w:hAnsi="GHEA Grapalat"/>
              </w:rPr>
              <w:t>Оперативный отдел аппарата Министерства финансов РА</w:t>
            </w:r>
          </w:p>
        </w:tc>
      </w:tr>
      <w:tr w:rsidR="00671C48" w:rsidRPr="00B138F3" w:rsidTr="00CE4A4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490EF0" w:rsidRDefault="00671C48" w:rsidP="00CE4A45">
            <w:pPr>
              <w:widowControl w:val="0"/>
              <w:tabs>
                <w:tab w:val="left" w:pos="855"/>
              </w:tabs>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hy-AM"/>
              </w:rPr>
              <w:t xml:space="preserve"> </w:t>
            </w:r>
            <w:r w:rsidRPr="00522402">
              <w:rPr>
                <w:rFonts w:ascii="GHEA Grapalat" w:hAnsi="GHEA Grapalat" w:cs="Arial"/>
                <w:sz w:val="20"/>
                <w:szCs w:val="20"/>
              </w:rPr>
              <w:t>900018009804</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71C48" w:rsidRPr="00B138F3" w:rsidTr="00CE4A4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71C48" w:rsidRPr="00B138F3" w:rsidTr="00CE4A45">
        <w:trPr>
          <w:trHeight w:val="424"/>
        </w:trPr>
        <w:tc>
          <w:tcPr>
            <w:tcW w:w="10980" w:type="dxa"/>
            <w:gridSpan w:val="2"/>
            <w:tcBorders>
              <w:top w:val="single" w:sz="4" w:space="0" w:color="auto"/>
              <w:left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71C48" w:rsidRPr="00B138F3" w:rsidTr="00CE4A4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71C48" w:rsidRPr="00B138F3" w:rsidRDefault="00671C48" w:rsidP="00CE4A45">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671C48" w:rsidRPr="00B138F3" w:rsidRDefault="00671C48" w:rsidP="00CE4A45">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jc w:val="right"/>
              <w:rPr>
                <w:rFonts w:ascii="GHEA Grapalat" w:hAnsi="GHEA Grapalat" w:cs="Tahoma"/>
              </w:rPr>
            </w:pPr>
          </w:p>
          <w:p w:rsidR="00671C48" w:rsidRPr="00B138F3" w:rsidRDefault="00671C48" w:rsidP="00CE4A45">
            <w:pPr>
              <w:widowControl w:val="0"/>
              <w:jc w:val="right"/>
              <w:rPr>
                <w:rFonts w:ascii="GHEA Grapalat" w:hAnsi="GHEA Grapalat" w:cs="Sylfaen"/>
              </w:rPr>
            </w:pPr>
            <w:r w:rsidRPr="00B138F3">
              <w:rPr>
                <w:rFonts w:ascii="GHEA Grapalat" w:hAnsi="GHEA Grapalat"/>
              </w:rPr>
              <w:t>/____________________/</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71C48" w:rsidRPr="00B138F3" w:rsidTr="00CE4A45">
        <w:trPr>
          <w:trHeight w:val="2194"/>
        </w:trPr>
        <w:tc>
          <w:tcPr>
            <w:tcW w:w="5616" w:type="dxa"/>
            <w:tcBorders>
              <w:top w:val="single" w:sz="4" w:space="0" w:color="auto"/>
              <w:left w:val="single" w:sz="4" w:space="0" w:color="auto"/>
              <w:right w:val="single" w:sz="4" w:space="0" w:color="auto"/>
            </w:tcBorders>
            <w:noWrap/>
            <w:vAlign w:val="bottom"/>
          </w:tcPr>
          <w:p w:rsidR="00671C48" w:rsidRPr="00B138F3" w:rsidRDefault="00671C48" w:rsidP="00CE4A45">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rPr>
                <w:rFonts w:ascii="GHEA Grapalat" w:hAnsi="GHEA Grapalat" w:cs="Arial"/>
              </w:rPr>
            </w:pPr>
          </w:p>
        </w:tc>
        <w:tc>
          <w:tcPr>
            <w:tcW w:w="5364" w:type="dxa"/>
            <w:tcBorders>
              <w:top w:val="single" w:sz="4" w:space="0" w:color="auto"/>
              <w:left w:val="nil"/>
              <w:right w:val="single" w:sz="4" w:space="0" w:color="auto"/>
            </w:tcBorders>
            <w:noWrap/>
          </w:tcPr>
          <w:p w:rsidR="00671C48" w:rsidRPr="00B138F3" w:rsidRDefault="00671C48" w:rsidP="00CE4A45">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71C48" w:rsidRPr="00B138F3" w:rsidRDefault="00671C48" w:rsidP="00CE4A45">
            <w:pPr>
              <w:widowControl w:val="0"/>
              <w:rPr>
                <w:rFonts w:ascii="GHEA Grapalat" w:hAnsi="GHEA Grapalat" w:cs="Tahoma"/>
              </w:rPr>
            </w:pPr>
          </w:p>
          <w:p w:rsidR="00671C48" w:rsidRPr="00B138F3" w:rsidRDefault="00671C48" w:rsidP="00CE4A45">
            <w:pPr>
              <w:widowControl w:val="0"/>
              <w:jc w:val="right"/>
              <w:rPr>
                <w:rFonts w:ascii="GHEA Grapalat" w:hAnsi="GHEA Grapalat" w:cs="Tahoma"/>
              </w:rPr>
            </w:pPr>
            <w:r w:rsidRPr="00B138F3">
              <w:rPr>
                <w:rFonts w:ascii="GHEA Grapalat" w:hAnsi="GHEA Grapalat"/>
              </w:rPr>
              <w:t>/____________________/</w:t>
            </w:r>
          </w:p>
          <w:p w:rsidR="00671C48" w:rsidRPr="00B138F3" w:rsidRDefault="00671C48" w:rsidP="00CE4A45">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671C48" w:rsidRPr="00B138F3" w:rsidRDefault="00671C48" w:rsidP="00CE4A45">
            <w:pPr>
              <w:widowControl w:val="0"/>
              <w:rPr>
                <w:rFonts w:ascii="GHEA Grapalat" w:hAnsi="GHEA Grapalat" w:cs="Arial"/>
              </w:rPr>
            </w:pPr>
          </w:p>
        </w:tc>
      </w:tr>
      <w:tr w:rsidR="00671C48" w:rsidRPr="00B138F3" w:rsidTr="00CE4A45">
        <w:trPr>
          <w:trHeight w:val="2194"/>
        </w:trPr>
        <w:tc>
          <w:tcPr>
            <w:tcW w:w="5616" w:type="dxa"/>
            <w:tcBorders>
              <w:top w:val="nil"/>
              <w:left w:val="single" w:sz="4" w:space="0" w:color="auto"/>
              <w:bottom w:val="single" w:sz="4" w:space="0" w:color="auto"/>
              <w:right w:val="single" w:sz="4" w:space="0" w:color="auto"/>
            </w:tcBorders>
            <w:noWrap/>
            <w:vAlign w:val="bottom"/>
          </w:tcPr>
          <w:p w:rsidR="00671C48" w:rsidRPr="00B138F3" w:rsidRDefault="00671C48" w:rsidP="00CE4A45">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671C48" w:rsidRPr="00B138F3" w:rsidRDefault="00671C48" w:rsidP="00CE4A45">
            <w:pPr>
              <w:widowControl w:val="0"/>
              <w:rPr>
                <w:rFonts w:ascii="GHEA Grapalat" w:hAnsi="GHEA Grapalat" w:cs="Sylfaen"/>
              </w:rPr>
            </w:pPr>
          </w:p>
          <w:p w:rsidR="00671C48" w:rsidRPr="00B138F3" w:rsidRDefault="00671C48" w:rsidP="00CE4A45">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71C48" w:rsidRPr="00B138F3" w:rsidRDefault="00671C48" w:rsidP="00CE4A45">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671C48" w:rsidRPr="00B138F3" w:rsidRDefault="00671C48" w:rsidP="00CE4A45">
            <w:pPr>
              <w:widowControl w:val="0"/>
              <w:rPr>
                <w:rFonts w:ascii="GHEA Grapalat" w:hAnsi="GHEA Grapalat"/>
              </w:rPr>
            </w:pPr>
          </w:p>
          <w:p w:rsidR="00671C48" w:rsidRPr="00B138F3" w:rsidRDefault="00671C48" w:rsidP="00CE4A45">
            <w:pPr>
              <w:widowControl w:val="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671C48" w:rsidRPr="00671C48" w:rsidRDefault="00671C48" w:rsidP="00DE5FE3">
      <w:pPr>
        <w:rPr>
          <w:rFonts w:ascii="GHEA Grapalat" w:hAnsi="GHEA Grapalat" w:cs="Sylfaen"/>
        </w:rPr>
      </w:pPr>
    </w:p>
    <w:p w:rsidR="00BE2572" w:rsidRPr="00B138F3" w:rsidRDefault="00BE2572" w:rsidP="00DE5FE3">
      <w:pPr>
        <w:widowControl w:val="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5FE3">
            <w:pPr>
              <w:widowControl w:val="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w:t>
            </w:r>
            <w:r w:rsidRPr="00B138F3">
              <w:rPr>
                <w:rFonts w:ascii="GHEA Grapalat" w:hAnsi="GHEA Grapalat"/>
                <w:sz w:val="18"/>
                <w:szCs w:val="18"/>
              </w:rPr>
              <w:lastRenderedPageBreak/>
              <w:t xml:space="preserve">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5FE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плательщика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w:t>
            </w:r>
            <w:r w:rsidRPr="00B138F3">
              <w:rPr>
                <w:rFonts w:ascii="GHEA Grapalat" w:hAnsi="GHEA Grapalat"/>
                <w:sz w:val="18"/>
                <w:szCs w:val="18"/>
              </w:rPr>
              <w:lastRenderedPageBreak/>
              <w:t>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5FE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5FE3">
            <w:pPr>
              <w:widowControl w:val="0"/>
              <w:jc w:val="center"/>
              <w:rPr>
                <w:rFonts w:ascii="GHEA Grapalat" w:hAnsi="GHEA Grapalat"/>
                <w:sz w:val="18"/>
                <w:szCs w:val="18"/>
              </w:rPr>
            </w:pPr>
          </w:p>
        </w:tc>
      </w:tr>
    </w:tbl>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BE2572" w:rsidRPr="00B138F3" w:rsidRDefault="00BE2572" w:rsidP="00DE5FE3">
      <w:pPr>
        <w:widowControl w:val="0"/>
        <w:ind w:left="567" w:right="565"/>
        <w:jc w:val="center"/>
        <w:rPr>
          <w:rFonts w:ascii="GHEA Grapalat" w:hAnsi="GHEA Grapalat"/>
          <w:b/>
        </w:rPr>
      </w:pPr>
    </w:p>
    <w:p w:rsidR="000A214C" w:rsidRPr="00B138F3" w:rsidRDefault="000A214C" w:rsidP="00DE5FE3">
      <w:pPr>
        <w:widowControl w:val="0"/>
        <w:jc w:val="both"/>
        <w:rPr>
          <w:rFonts w:ascii="GHEA Grapalat" w:hAnsi="GHEA Grapalat"/>
        </w:rPr>
      </w:pPr>
    </w:p>
    <w:p w:rsidR="00071D1C" w:rsidRPr="00B138F3" w:rsidRDefault="00B2572B" w:rsidP="00DE5FE3">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DE5FE3">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572464">
        <w:rPr>
          <w:rFonts w:ascii="GHEA Grapalat" w:hAnsi="GHEA Grapalat"/>
          <w:b/>
          <w:sz w:val="24"/>
          <w:szCs w:val="24"/>
        </w:rPr>
        <w:t>“ԴՓԿ-ԳՀԱՊՁԲ 25/03»</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7"/>
        <w:t>*</w:t>
      </w:r>
    </w:p>
    <w:p w:rsidR="00BB28C8" w:rsidRPr="00433A59" w:rsidRDefault="00BB28C8" w:rsidP="00DE5FE3">
      <w:pPr>
        <w:widowControl w:val="0"/>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Pr="00E652AA">
        <w:rPr>
          <w:rFonts w:ascii="GHEA Grapalat" w:hAnsi="GHEA Grapalat"/>
          <w:b/>
        </w:rPr>
        <w:t>_____________________</w:t>
      </w:r>
      <w:r w:rsidRPr="009F3DC7">
        <w:rPr>
          <w:rFonts w:ascii="GHEA Grapalat" w:hAnsi="GHEA Grapalat"/>
          <w:b/>
        </w:rPr>
        <w:t xml:space="preserve"> ДЛЯ НУЖД ГОСУДАРСТВА</w:t>
      </w:r>
    </w:p>
    <w:p w:rsidR="00BB28C8" w:rsidRDefault="00BB28C8" w:rsidP="00DE5FE3">
      <w:pPr>
        <w:widowControl w:val="0"/>
        <w:jc w:val="center"/>
        <w:rPr>
          <w:rFonts w:ascii="GHEA Grapalat" w:hAnsi="GHEA Grapalat"/>
          <w:b/>
          <w:lang w:val="en-US"/>
        </w:rPr>
      </w:pPr>
      <w:r w:rsidRPr="009F3DC7">
        <w:rPr>
          <w:rFonts w:ascii="GHEA Grapalat" w:hAnsi="GHEA Grapalat"/>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rsidTr="003D2146">
        <w:tc>
          <w:tcPr>
            <w:tcW w:w="4643" w:type="dxa"/>
          </w:tcPr>
          <w:p w:rsidR="00BB28C8" w:rsidRPr="00433A59" w:rsidRDefault="00BB28C8" w:rsidP="00DE5FE3">
            <w:pPr>
              <w:widowControl w:val="0"/>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DE5FE3">
            <w:pPr>
              <w:widowControl w:val="0"/>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DE5FE3">
      <w:pPr>
        <w:widowControl w:val="0"/>
        <w:jc w:val="center"/>
        <w:rPr>
          <w:rFonts w:ascii="GHEA Grapalat" w:hAnsi="GHEA Grapalat"/>
          <w:b/>
          <w:u w:val="single"/>
          <w:lang w:val="en-US"/>
        </w:rPr>
      </w:pPr>
    </w:p>
    <w:p w:rsidR="00BB28C8" w:rsidRPr="009F3DC7" w:rsidRDefault="00BB28C8" w:rsidP="00DE5FE3">
      <w:pPr>
        <w:widowControl w:val="0"/>
        <w:jc w:val="both"/>
        <w:rPr>
          <w:rFonts w:ascii="GHEA Grapalat" w:hAnsi="GHEA Grapalat"/>
        </w:rPr>
      </w:pPr>
      <w:proofErr w:type="gramStart"/>
      <w:r w:rsidRPr="00C7119C">
        <w:rPr>
          <w:rFonts w:ascii="GHEA Grapalat" w:hAnsi="GHEA Grapalat"/>
        </w:rPr>
        <w:t>_____________, в лице _______________________, действующего на основании устава _____________, (далее — "Заказчик), с одной стороны, и __________________, в лице директора</w:t>
      </w:r>
      <w:r>
        <w:rPr>
          <w:rFonts w:ascii="GHEA Grapalat" w:hAnsi="GHEA Grapalat"/>
        </w:rPr>
        <w:t xml:space="preserve"> </w:t>
      </w:r>
      <w:r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BB28C8" w:rsidRPr="009F3DC7" w:rsidRDefault="00BB28C8" w:rsidP="00DE5FE3">
      <w:pPr>
        <w:widowControl w:val="0"/>
        <w:ind w:firstLine="567"/>
        <w:jc w:val="both"/>
        <w:rPr>
          <w:rFonts w:ascii="GHEA Grapalat" w:hAnsi="GHEA Grapalat"/>
          <w:i/>
        </w:rPr>
      </w:pPr>
    </w:p>
    <w:p w:rsidR="00BB28C8" w:rsidRPr="009F3DC7" w:rsidRDefault="00BB28C8" w:rsidP="00DE5FE3">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DE5FE3">
      <w:pPr>
        <w:rPr>
          <w:rFonts w:ascii="GHEA Grapalat" w:hAnsi="GHEA Grapalat"/>
        </w:rPr>
      </w:pPr>
      <w:r>
        <w:rPr>
          <w:rFonts w:ascii="GHEA Grapalat" w:hAnsi="GHEA Grapalat"/>
        </w:rPr>
        <w:br w:type="page"/>
      </w:r>
    </w:p>
    <w:p w:rsidR="00BB28C8" w:rsidRPr="001D4C6F" w:rsidRDefault="00BB28C8" w:rsidP="00DE5FE3">
      <w:pPr>
        <w:widowControl w:val="0"/>
        <w:jc w:val="center"/>
        <w:rPr>
          <w:rFonts w:ascii="GHEA Grapalat" w:hAnsi="GHEA Grapalat"/>
          <w:b/>
          <w:smallCaps/>
        </w:rPr>
      </w:pPr>
      <w:r w:rsidRPr="009F3DC7">
        <w:rPr>
          <w:rFonts w:ascii="GHEA Grapalat" w:hAnsi="GHEA Grapalat"/>
          <w:b/>
          <w:smallCaps/>
        </w:rPr>
        <w:lastRenderedPageBreak/>
        <w:t>2. ПРАВА И ОБЯЗАННОСТИ СТОРОН</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DE5FE3">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DE5FE3">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Default="00BB28C8" w:rsidP="00DE5FE3">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DE5FE3">
      <w:pPr>
        <w:widowControl w:val="0"/>
        <w:tabs>
          <w:tab w:val="left" w:pos="1418"/>
        </w:tabs>
        <w:ind w:firstLine="567"/>
        <w:jc w:val="both"/>
        <w:rPr>
          <w:rFonts w:ascii="GHEA Grapalat" w:hAnsi="GHEA Grapalat" w:cs="Sylfaen"/>
        </w:rPr>
      </w:pPr>
    </w:p>
    <w:p w:rsidR="00BB28C8" w:rsidRPr="009F3DC7" w:rsidRDefault="00BB28C8" w:rsidP="00DE5FE3">
      <w:pPr>
        <w:widowControl w:val="0"/>
        <w:jc w:val="center"/>
        <w:rPr>
          <w:rFonts w:ascii="GHEA Grapalat" w:hAnsi="GHEA Grapalat" w:cs="Sylfaen"/>
          <w:b/>
        </w:rPr>
      </w:pPr>
      <w:r w:rsidRPr="009F3DC7">
        <w:rPr>
          <w:rFonts w:ascii="GHEA Grapalat" w:hAnsi="GHEA Grapalat"/>
          <w:b/>
        </w:rPr>
        <w:t>3. ПОРЯДОК СДАЧИ И ПРИЕМКИ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w:t>
      </w:r>
      <w:r w:rsidRPr="009F3DC7">
        <w:rPr>
          <w:rFonts w:ascii="GHEA Grapalat" w:hAnsi="GHEA Grapalat"/>
        </w:rPr>
        <w:lastRenderedPageBreak/>
        <w:t xml:space="preserve">Исполнителем, с указанием даты составления документа. </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3.</w:t>
      </w:r>
      <w:r>
        <w:rPr>
          <w:rFonts w:ascii="GHEA Grapalat" w:hAnsi="GHEA Grapalat"/>
        </w:rPr>
        <w:t>2.</w:t>
      </w:r>
      <w:r w:rsidRPr="00041386">
        <w:rPr>
          <w:rFonts w:ascii="GHEA Grapalat" w:hAnsi="GHEA Grapalat"/>
        </w:rPr>
        <w:t xml:space="preserve"> </w:t>
      </w:r>
      <w:r w:rsidRPr="009F3DC7">
        <w:rPr>
          <w:rFonts w:ascii="GHEA Grapalat" w:hAnsi="GHEA Grapalat"/>
        </w:rPr>
        <w:t xml:space="preserve">настоящего договора срок, посредством системы электронных закупок </w:t>
      </w:r>
      <w:proofErr w:type="spellStart"/>
      <w:r w:rsidRPr="009F3DC7">
        <w:rPr>
          <w:rFonts w:ascii="GHEA Grapalat" w:hAnsi="GHEA Grapalat"/>
        </w:rPr>
        <w:t>armeps</w:t>
      </w:r>
      <w:proofErr w:type="spellEnd"/>
      <w:r w:rsidRPr="009F3DC7">
        <w:rPr>
          <w:rFonts w:ascii="GHEA Grapalat" w:hAnsi="GHEA Grapalat"/>
        </w:rPr>
        <w:t xml:space="preserve">, возвращает Исполнителю акт сдачи-приемки, а также отрицательное заключение, послужившее основанием </w:t>
      </w:r>
      <w:proofErr w:type="gramStart"/>
      <w:r w:rsidRPr="009F3DC7">
        <w:rPr>
          <w:rFonts w:ascii="GHEA Grapalat" w:hAnsi="GHEA Grapalat"/>
        </w:rPr>
        <w:t>для</w:t>
      </w:r>
      <w:proofErr w:type="gramEnd"/>
      <w:r w:rsidRPr="009F3DC7">
        <w:rPr>
          <w:rFonts w:ascii="GHEA Grapalat" w:hAnsi="GHEA Grapalat"/>
        </w:rPr>
        <w:t xml:space="preserve"> </w:t>
      </w:r>
      <w:proofErr w:type="gramStart"/>
      <w:r w:rsidRPr="009F3DC7">
        <w:rPr>
          <w:rFonts w:ascii="GHEA Grapalat" w:hAnsi="GHEA Grapalat"/>
        </w:rPr>
        <w:t>его</w:t>
      </w:r>
      <w:proofErr w:type="gramEnd"/>
      <w:r w:rsidRPr="009F3DC7">
        <w:rPr>
          <w:rFonts w:ascii="GHEA Grapalat" w:hAnsi="GHEA Grapalat"/>
        </w:rPr>
        <w:t xml:space="preserve"> </w:t>
      </w:r>
      <w:proofErr w:type="spellStart"/>
      <w:r w:rsidRPr="009F3DC7">
        <w:rPr>
          <w:rFonts w:ascii="GHEA Grapalat" w:hAnsi="GHEA Grapalat"/>
        </w:rPr>
        <w:t>неподписания</w:t>
      </w:r>
      <w:proofErr w:type="spellEnd"/>
      <w:r w:rsidRPr="009F3DC7">
        <w:rPr>
          <w:rFonts w:ascii="GHEA Grapalat" w:hAnsi="GHEA Grapalat"/>
        </w:rPr>
        <w:t xml:space="preserve">. В случае применения настоящего пункта Заказчик предпринимает </w:t>
      </w:r>
      <w:proofErr w:type="gramStart"/>
      <w:r w:rsidRPr="009F3DC7">
        <w:rPr>
          <w:rFonts w:ascii="GHEA Grapalat" w:hAnsi="GHEA Grapalat"/>
        </w:rPr>
        <w:t>меры, предусмотренные договором для подобной ситуации и в отношении Исполнителя применяет</w:t>
      </w:r>
      <w:proofErr w:type="gramEnd"/>
      <w:r w:rsidRPr="009F3DC7">
        <w:rPr>
          <w:rFonts w:ascii="GHEA Grapalat" w:hAnsi="GHEA Grapalat"/>
        </w:rPr>
        <w:t xml:space="preserve"> меры ответственности, предусмотренные договором.</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3.</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BB28C8" w:rsidRPr="009F3DC7" w:rsidRDefault="00BB28C8" w:rsidP="00DE5FE3">
      <w:pPr>
        <w:widowControl w:val="0"/>
        <w:ind w:firstLine="567"/>
        <w:jc w:val="both"/>
        <w:rPr>
          <w:rFonts w:ascii="GHEA Grapalat" w:hAnsi="GHEA Grapalat" w:cs="Sylfaen"/>
          <w:b/>
        </w:rPr>
      </w:pPr>
    </w:p>
    <w:p w:rsidR="00BB28C8" w:rsidRPr="009F3DC7" w:rsidRDefault="00BB28C8" w:rsidP="00DE5FE3">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9134AF">
        <w:rPr>
          <w:rStyle w:val="FootnoteReference"/>
          <w:rFonts w:ascii="GHEA Grapalat" w:hAnsi="GHEA Grapalat"/>
        </w:rPr>
        <w:footnoteReference w:customMarkFollows="1" w:id="18"/>
        <w:t>19</w:t>
      </w:r>
      <w:r w:rsidRPr="009F3DC7">
        <w:rPr>
          <w:rFonts w:ascii="GHEA Grapalat" w:hAnsi="GHEA Grapalat"/>
        </w:rPr>
        <w:t xml:space="preserve">. </w:t>
      </w:r>
    </w:p>
    <w:p w:rsidR="00BB28C8" w:rsidRPr="00EF1C40" w:rsidRDefault="00BB28C8" w:rsidP="00DE5FE3">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DE5FE3">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E343E7" w:rsidRPr="001515B8">
        <w:rPr>
          <w:rFonts w:ascii="GHEA Grapalat" w:hAnsi="GHEA Grapalat"/>
        </w:rPr>
        <w:t>в течение месяцев</w:t>
      </w:r>
      <w:r w:rsidR="00E343E7" w:rsidRPr="00CF61D6">
        <w:rPr>
          <w:rFonts w:ascii="GHEA Grapalat" w:hAnsi="GHEA Grapalat"/>
        </w:rPr>
        <w:t>, предусмотренных</w:t>
      </w:r>
      <w:r w:rsidR="00E343E7" w:rsidRPr="009F3DC7" w:rsidDel="00E343E7">
        <w:rPr>
          <w:rFonts w:ascii="GHEA Grapalat" w:hAnsi="GHEA Grapalat"/>
        </w:rPr>
        <w:t xml:space="preserve"> </w:t>
      </w:r>
      <w:r w:rsidRPr="009F3DC7">
        <w:rPr>
          <w:rFonts w:ascii="GHEA Grapalat" w:hAnsi="GHEA Grapalat"/>
        </w:rPr>
        <w:t xml:space="preserve">графиком оплаты договора (Приложение № 2),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007D52DB">
        <w:rPr>
          <w:rFonts w:ascii="GHEA Grapalat" w:hAnsi="GHEA Grapalat"/>
        </w:rPr>
        <w:t>-</w:t>
      </w:r>
      <w:r w:rsidR="00617E3A">
        <w:rPr>
          <w:rFonts w:ascii="GHEA Grapalat" w:hAnsi="GHEA Grapalat"/>
        </w:rPr>
        <w:t>---</w:t>
      </w:r>
      <w:r w:rsidR="00BD18AF">
        <w:rPr>
          <w:rFonts w:ascii="GHEA Grapalat" w:hAnsi="GHEA Grapalat"/>
          <w:lang w:val="hy-AM"/>
        </w:rPr>
        <w:t xml:space="preserve"> </w:t>
      </w:r>
      <w:r w:rsidR="00BD18AF">
        <w:rPr>
          <w:rFonts w:ascii="GHEA Grapalat" w:hAnsi="GHEA Grapalat"/>
        </w:rPr>
        <w:t>ого</w:t>
      </w:r>
      <w:r w:rsidR="007D52DB" w:rsidRPr="009F3DC7">
        <w:rPr>
          <w:rFonts w:ascii="GHEA Grapalat" w:hAnsi="GHEA Grapalat"/>
        </w:rPr>
        <w:t xml:space="preserve"> </w:t>
      </w:r>
      <w:r w:rsidRPr="009F3DC7">
        <w:rPr>
          <w:rFonts w:ascii="GHEA Grapalat" w:hAnsi="GHEA Grapalat"/>
        </w:rPr>
        <w:t xml:space="preserve">декабря данного года. </w:t>
      </w:r>
    </w:p>
    <w:p w:rsidR="00A7010C" w:rsidRPr="002B2388" w:rsidRDefault="00A7010C" w:rsidP="00DE5FE3">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BD18A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w:t>
      </w:r>
      <w:r w:rsidRPr="003F3CF4">
        <w:rPr>
          <w:rFonts w:ascii="GHEA Grapalat" w:hAnsi="GHEA Grapalat"/>
          <w:lang w:val="hy-AM"/>
        </w:rPr>
        <w:lastRenderedPageBreak/>
        <w:t>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2B2388" w:rsidRPr="002B2388">
        <w:rPr>
          <w:rFonts w:ascii="GHEA Grapalat" w:hAnsi="GHEA Grapalat"/>
        </w:rPr>
        <w:t xml:space="preserve"> </w:t>
      </w:r>
      <w:r w:rsidR="002B2388" w:rsidRPr="002B2388">
        <w:rPr>
          <w:rFonts w:ascii="GHEA Grapalat" w:hAnsi="GHEA Grapalat"/>
          <w:vertAlign w:val="superscript"/>
        </w:rPr>
        <w:t>20.1</w:t>
      </w:r>
      <w:r w:rsidR="002B2388" w:rsidRPr="002B2388">
        <w:rPr>
          <w:rFonts w:ascii="GHEA Grapalat" w:hAnsi="GHEA Grapalat"/>
        </w:rPr>
        <w:t>.</w:t>
      </w:r>
    </w:p>
    <w:p w:rsidR="00B843BE" w:rsidRDefault="00B843BE" w:rsidP="00DE5FE3">
      <w:pPr>
        <w:widowControl w:val="0"/>
        <w:jc w:val="center"/>
        <w:rPr>
          <w:rFonts w:ascii="GHEA Grapalat" w:hAnsi="GHEA Grapalat"/>
          <w:b/>
        </w:rPr>
      </w:pPr>
    </w:p>
    <w:p w:rsidR="00BB28C8" w:rsidRPr="009F3DC7" w:rsidRDefault="00BB28C8" w:rsidP="00DE5FE3">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proofErr w:type="gramStart"/>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C71222">
        <w:rPr>
          <w:rStyle w:val="FootnoteReference"/>
          <w:rFonts w:ascii="GHEA Grapalat" w:hAnsi="GHEA Grapalat"/>
        </w:rPr>
        <w:footnoteReference w:customMarkFollows="1" w:id="19"/>
        <w:t>21</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roofErr w:type="gramEnd"/>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DE5FE3">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DE5FE3">
      <w:pPr>
        <w:widowControl w:val="0"/>
        <w:ind w:firstLine="567"/>
        <w:jc w:val="both"/>
        <w:rPr>
          <w:rFonts w:ascii="GHEA Grapalat" w:hAnsi="GHEA Grapalat" w:cs="Sylfaen"/>
        </w:rPr>
      </w:pPr>
    </w:p>
    <w:p w:rsidR="00BB28C8" w:rsidRPr="009F3DC7" w:rsidRDefault="00BB28C8" w:rsidP="00DE5FE3">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w:t>
      </w:r>
      <w:r w:rsidRPr="009F3DC7">
        <w:rPr>
          <w:rFonts w:ascii="GHEA Grapalat" w:hAnsi="GHEA Grapalat"/>
        </w:rPr>
        <w:lastRenderedPageBreak/>
        <w:t>более 3 (трех) месяцев, то каждая из сторон имеет право расторгнуть договор, предварительно уведомив об этом другую сторону.</w:t>
      </w:r>
    </w:p>
    <w:p w:rsidR="00BB28C8" w:rsidRDefault="00BB28C8" w:rsidP="00DE5FE3">
      <w:pPr>
        <w:rPr>
          <w:rFonts w:ascii="GHEA Grapalat" w:hAnsi="GHEA Grapalat" w:cs="Sylfaen"/>
        </w:rPr>
      </w:pPr>
    </w:p>
    <w:p w:rsidR="00BB28C8" w:rsidRPr="009F3DC7" w:rsidRDefault="00BB28C8" w:rsidP="00DE5FE3">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DE5FE3">
      <w:pPr>
        <w:widowControl w:val="0"/>
        <w:tabs>
          <w:tab w:val="left" w:pos="1134"/>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54054D">
        <w:rPr>
          <w:rStyle w:val="FootnoteReference"/>
          <w:rFonts w:ascii="GHEA Grapalat" w:hAnsi="GHEA Grapalat"/>
        </w:rPr>
        <w:footnoteReference w:customMarkFollows="1" w:id="20"/>
        <w:t>22</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DE5FE3">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DE5FE3">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D443DF"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w:t>
      </w:r>
      <w:r w:rsidRPr="009F3DC7">
        <w:rPr>
          <w:rFonts w:ascii="GHEA Grapalat" w:hAnsi="GHEA Grapalat"/>
        </w:rPr>
        <w:lastRenderedPageBreak/>
        <w:t xml:space="preserve">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AD5D68">
        <w:rPr>
          <w:rStyle w:val="FootnoteReference"/>
          <w:rFonts w:ascii="GHEA Grapalat" w:hAnsi="GHEA Grapalat"/>
        </w:rPr>
        <w:footnoteReference w:customMarkFollows="1" w:id="21"/>
        <w:t>23</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DF2F68">
        <w:rPr>
          <w:rStyle w:val="FootnoteReference"/>
          <w:rFonts w:ascii="GHEA Grapalat" w:hAnsi="GHEA Grapalat"/>
        </w:rPr>
        <w:footnoteReference w:customMarkFollows="1" w:id="22"/>
        <w:t>24</w:t>
      </w:r>
      <w:r w:rsidRPr="009F3DC7">
        <w:rPr>
          <w:rFonts w:ascii="GHEA Grapalat" w:hAnsi="GHEA Grapalat"/>
        </w:rPr>
        <w:t>.</w:t>
      </w:r>
    </w:p>
    <w:p w:rsidR="00BB28C8" w:rsidRPr="009F3DC7" w:rsidRDefault="00BB28C8" w:rsidP="00DE5FE3">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DE5FE3">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DE5FE3">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DE5FE3">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w:t>
      </w:r>
      <w:r w:rsidRPr="009F3DC7">
        <w:rPr>
          <w:rFonts w:ascii="GHEA Grapalat" w:hAnsi="GHEA Grapalat"/>
        </w:rPr>
        <w:lastRenderedPageBreak/>
        <w:t xml:space="preserve">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DE5FE3">
      <w:pPr>
        <w:widowControl w:val="0"/>
        <w:tabs>
          <w:tab w:val="left" w:pos="1276"/>
        </w:tabs>
        <w:ind w:firstLine="567"/>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DE5FE3">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93355C">
        <w:rPr>
          <w:rFonts w:ascii="GHEA Grapalat" w:hAnsi="GHEA Grapalat"/>
        </w:rPr>
        <w:t>двадцатипя</w:t>
      </w:r>
      <w:r w:rsidR="0093355C" w:rsidRPr="009F3DC7">
        <w:rPr>
          <w:rFonts w:ascii="GHEA Grapalat" w:hAnsi="GHEA Grapalat"/>
        </w:rPr>
        <w:t>тикратный</w:t>
      </w:r>
      <w:proofErr w:type="spellEnd"/>
      <w:r w:rsidR="0093355C" w:rsidRPr="009F3DC7">
        <w:rPr>
          <w:rFonts w:ascii="GHEA Grapalat" w:hAnsi="GHEA Grapalat"/>
        </w:rPr>
        <w:t xml:space="preserve"> </w:t>
      </w:r>
      <w:r w:rsidRPr="009F3DC7">
        <w:rPr>
          <w:rFonts w:ascii="GHEA Grapalat" w:hAnsi="GHEA Grapalat"/>
        </w:rPr>
        <w:t xml:space="preserve">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87667F">
        <w:rPr>
          <w:rFonts w:ascii="GHEA Grapalat" w:hAnsi="GHEA Grapalat"/>
        </w:rPr>
        <w:t xml:space="preserve">ые </w:t>
      </w:r>
      <w:r w:rsidRPr="009F3DC7">
        <w:rPr>
          <w:rFonts w:ascii="GHEA Grapalat" w:hAnsi="GHEA Grapalat"/>
        </w:rPr>
        <w:t xml:space="preserve"> Исполнителем в виде неустойки обеспечени</w:t>
      </w:r>
      <w:r w:rsidR="0087667F">
        <w:rPr>
          <w:rFonts w:ascii="GHEA Grapalat" w:hAnsi="GHEA Grapalat"/>
        </w:rPr>
        <w:t>я квалификации и</w:t>
      </w:r>
      <w:r w:rsidRPr="009F3DC7">
        <w:rPr>
          <w:rFonts w:ascii="GHEA Grapalat" w:hAnsi="GHEA Grapalat"/>
        </w:rPr>
        <w:t xml:space="preserve"> договора в размере предусмотр</w:t>
      </w:r>
      <w:r w:rsidR="001F7877">
        <w:rPr>
          <w:rFonts w:ascii="GHEA Grapalat" w:hAnsi="GHEA Grapalat"/>
        </w:rPr>
        <w:t>енных финансовых средств заменяю</w:t>
      </w:r>
      <w:r w:rsidRPr="009F3DC7">
        <w:rPr>
          <w:rFonts w:ascii="GHEA Grapalat" w:hAnsi="GHEA Grapalat"/>
        </w:rPr>
        <w:t>тся гарантией или наличными деньгами, с учетом требований абзаца "б" подпункта 1</w:t>
      </w:r>
      <w:r w:rsidR="00EE674C">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6422E0">
        <w:rPr>
          <w:rFonts w:ascii="GHEA Grapalat" w:hAnsi="GHEA Grapalat"/>
        </w:rPr>
        <w:t>ых</w:t>
      </w:r>
      <w:r w:rsidRPr="009F3DC7">
        <w:rPr>
          <w:rFonts w:ascii="GHEA Grapalat" w:hAnsi="GHEA Grapalat"/>
        </w:rPr>
        <w:t xml:space="preserve"> в виде неустойки, также представляет Заказчику нов</w:t>
      </w:r>
      <w:r w:rsidR="006422E0">
        <w:rPr>
          <w:rFonts w:ascii="GHEA Grapalat" w:hAnsi="GHEA Grapalat"/>
        </w:rPr>
        <w:t>ые</w:t>
      </w:r>
      <w:r w:rsidRPr="009F3DC7">
        <w:rPr>
          <w:rFonts w:ascii="GHEA Grapalat" w:hAnsi="GHEA Grapalat"/>
        </w:rPr>
        <w:t xml:space="preserve"> обеспечени</w:t>
      </w:r>
      <w:r w:rsidR="006422E0">
        <w:rPr>
          <w:rFonts w:ascii="GHEA Grapalat" w:hAnsi="GHEA Grapalat"/>
        </w:rPr>
        <w:t>я</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BB28C8" w:rsidRPr="009F3DC7" w:rsidRDefault="00BB28C8" w:rsidP="00DE5FE3">
      <w:pPr>
        <w:widowControl w:val="0"/>
        <w:ind w:firstLine="567"/>
        <w:jc w:val="both"/>
        <w:rPr>
          <w:rFonts w:ascii="GHEA Grapalat" w:hAnsi="GHEA Grapalat" w:cs="Sylfaen"/>
        </w:rPr>
      </w:pPr>
    </w:p>
    <w:p w:rsidR="00BB28C8" w:rsidRPr="002B65CF" w:rsidRDefault="00BB28C8" w:rsidP="00DE5FE3">
      <w:pPr>
        <w:widowControl w:val="0"/>
        <w:jc w:val="center"/>
        <w:rPr>
          <w:rFonts w:ascii="GHEA Grapalat" w:hAnsi="GHEA Grapalat"/>
          <w:b/>
        </w:rPr>
      </w:pPr>
    </w:p>
    <w:p w:rsidR="00BB28C8" w:rsidRPr="009F3DC7" w:rsidRDefault="00BB28C8" w:rsidP="00DE5FE3">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rsidTr="003D2146">
        <w:trPr>
          <w:jc w:val="center"/>
        </w:trPr>
        <w:tc>
          <w:tcPr>
            <w:tcW w:w="4536" w:type="dxa"/>
          </w:tcPr>
          <w:p w:rsidR="00BB28C8" w:rsidRPr="009F3DC7" w:rsidRDefault="00BB28C8" w:rsidP="00DE5FE3">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DE5FE3">
            <w:pPr>
              <w:widowControl w:val="0"/>
              <w:jc w:val="center"/>
              <w:rPr>
                <w:rFonts w:ascii="GHEA Grapalat" w:hAnsi="GHEA Grapalat"/>
                <w:lang w:val="en-US"/>
              </w:rPr>
            </w:pPr>
            <w:r>
              <w:rPr>
                <w:rFonts w:ascii="GHEA Grapalat" w:hAnsi="GHEA Grapalat"/>
                <w:lang w:val="en-US"/>
              </w:rPr>
              <w:t>_____________________</w:t>
            </w:r>
          </w:p>
          <w:p w:rsidR="00BB28C8" w:rsidRPr="003C5723" w:rsidRDefault="00BB28C8" w:rsidP="00DE5FE3">
            <w:pPr>
              <w:widowControl w:val="0"/>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DE5FE3">
            <w:pPr>
              <w:widowControl w:val="0"/>
              <w:rPr>
                <w:rFonts w:ascii="GHEA Grapalat" w:hAnsi="GHEA Grapalat"/>
                <w:lang w:val="en-US"/>
              </w:rPr>
            </w:pPr>
          </w:p>
          <w:p w:rsidR="00BB28C8" w:rsidRPr="003C5723" w:rsidRDefault="00BB28C8" w:rsidP="00DE5FE3">
            <w:pPr>
              <w:widowControl w:val="0"/>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DE5FE3">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DE5FE3">
            <w:pPr>
              <w:widowControl w:val="0"/>
              <w:jc w:val="center"/>
              <w:rPr>
                <w:rFonts w:ascii="GHEA Grapalat" w:hAnsi="GHEA Grapalat"/>
                <w:lang w:val="en-US"/>
              </w:rPr>
            </w:pPr>
            <w:r>
              <w:rPr>
                <w:rFonts w:ascii="GHEA Grapalat" w:hAnsi="GHEA Grapalat"/>
                <w:lang w:val="en-US"/>
              </w:rPr>
              <w:t>____________________</w:t>
            </w:r>
          </w:p>
          <w:p w:rsidR="00BB28C8" w:rsidRPr="003C5723" w:rsidRDefault="00BB28C8" w:rsidP="00DE5FE3">
            <w:pPr>
              <w:widowControl w:val="0"/>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DE5FE3">
            <w:pPr>
              <w:widowControl w:val="0"/>
              <w:rPr>
                <w:rFonts w:ascii="GHEA Grapalat" w:hAnsi="GHEA Grapalat"/>
                <w:lang w:val="en-US"/>
              </w:rPr>
            </w:pPr>
          </w:p>
          <w:p w:rsidR="00BB28C8" w:rsidRPr="003C5723" w:rsidRDefault="00BB28C8" w:rsidP="00DE5FE3">
            <w:pPr>
              <w:widowControl w:val="0"/>
              <w:jc w:val="center"/>
              <w:rPr>
                <w:rFonts w:ascii="GHEA Grapalat" w:hAnsi="GHEA Grapalat"/>
                <w:lang w:val="en-US"/>
              </w:rPr>
            </w:pPr>
            <w:r w:rsidRPr="009F3DC7">
              <w:rPr>
                <w:rFonts w:ascii="GHEA Grapalat" w:hAnsi="GHEA Grapalat"/>
              </w:rPr>
              <w:t>М. П.</w:t>
            </w:r>
          </w:p>
        </w:tc>
      </w:tr>
    </w:tbl>
    <w:p w:rsidR="00BB28C8" w:rsidRPr="009F3DC7" w:rsidRDefault="00BB28C8" w:rsidP="00DE5FE3">
      <w:pPr>
        <w:widowControl w:val="0"/>
        <w:ind w:firstLine="567"/>
        <w:jc w:val="center"/>
        <w:rPr>
          <w:rFonts w:ascii="GHEA Grapalat" w:hAnsi="GHEA Grapalat"/>
          <w:b/>
        </w:rPr>
      </w:pPr>
    </w:p>
    <w:p w:rsidR="00BB28C8" w:rsidRPr="009F3DC7" w:rsidRDefault="00BB28C8" w:rsidP="00DE5FE3">
      <w:pPr>
        <w:widowControl w:val="0"/>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DE5FE3">
      <w:pPr>
        <w:rPr>
          <w:rFonts w:ascii="GHEA Grapalat" w:hAnsi="GHEA Grapalat"/>
          <w:i/>
        </w:rPr>
      </w:pPr>
      <w:r>
        <w:rPr>
          <w:rFonts w:ascii="GHEA Grapalat" w:hAnsi="GHEA Grapalat"/>
          <w:i/>
        </w:rPr>
        <w:br w:type="page"/>
      </w:r>
    </w:p>
    <w:p w:rsidR="006A150C" w:rsidRDefault="006A150C" w:rsidP="00DE5FE3">
      <w:pPr>
        <w:widowControl w:val="0"/>
        <w:ind w:firstLine="567"/>
        <w:jc w:val="right"/>
        <w:rPr>
          <w:rFonts w:ascii="GHEA Grapalat" w:hAnsi="GHEA Grapalat"/>
          <w:i/>
        </w:rPr>
        <w:sectPr w:rsidR="006A150C" w:rsidSect="00DE5FE3">
          <w:footerReference w:type="default" r:id="rId15"/>
          <w:footnotePr>
            <w:pos w:val="beneathText"/>
          </w:footnotePr>
          <w:pgSz w:w="11907" w:h="16840" w:code="9"/>
          <w:pgMar w:top="1276" w:right="851" w:bottom="992" w:left="1418" w:header="561" w:footer="561" w:gutter="0"/>
          <w:cols w:space="720"/>
          <w:titlePg/>
          <w:docGrid w:linePitch="326"/>
        </w:sectPr>
      </w:pPr>
    </w:p>
    <w:p w:rsidR="002E5519" w:rsidRPr="002E5519" w:rsidRDefault="002E5519" w:rsidP="002E5519">
      <w:pPr>
        <w:widowControl w:val="0"/>
        <w:jc w:val="right"/>
        <w:rPr>
          <w:rFonts w:ascii="GHEA Grapalat" w:hAnsi="GHEA Grapalat"/>
          <w:i/>
        </w:rPr>
      </w:pPr>
      <w:r w:rsidRPr="002E5519">
        <w:rPr>
          <w:rFonts w:ascii="GHEA Grapalat" w:hAnsi="GHEA Grapalat"/>
          <w:i/>
        </w:rPr>
        <w:lastRenderedPageBreak/>
        <w:t>Приложение № 1</w:t>
      </w:r>
    </w:p>
    <w:p w:rsidR="002E5519" w:rsidRPr="002E5519" w:rsidRDefault="002E5519" w:rsidP="002E5519">
      <w:pPr>
        <w:widowControl w:val="0"/>
        <w:jc w:val="right"/>
        <w:rPr>
          <w:rFonts w:ascii="GHEA Grapalat" w:hAnsi="GHEA Grapalat"/>
          <w:i/>
        </w:rPr>
      </w:pPr>
      <w:r w:rsidRPr="002E5519">
        <w:rPr>
          <w:rFonts w:ascii="GHEA Grapalat" w:hAnsi="GHEA Grapalat"/>
          <w:i/>
        </w:rPr>
        <w:t xml:space="preserve">к Договору под кодом </w:t>
      </w:r>
      <w:r w:rsidRPr="002E5519">
        <w:rPr>
          <w:rFonts w:ascii="GHEA Grapalat" w:hAnsi="GHEA Grapalat"/>
          <w:i/>
        </w:rPr>
        <w:br/>
        <w:t>заключенному "</w:t>
      </w:r>
      <w:r w:rsidRPr="002E5519">
        <w:rPr>
          <w:rFonts w:ascii="GHEA Grapalat" w:hAnsi="GHEA Grapalat"/>
          <w:i/>
        </w:rPr>
        <w:tab/>
        <w:t>"</w:t>
      </w:r>
      <w:r w:rsidRPr="002E5519">
        <w:rPr>
          <w:rFonts w:ascii="GHEA Grapalat" w:hAnsi="GHEA Grapalat"/>
          <w:i/>
        </w:rPr>
        <w:tab/>
        <w:t>20</w:t>
      </w:r>
      <w:r w:rsidRPr="002E5519">
        <w:rPr>
          <w:rFonts w:ascii="GHEA Grapalat" w:hAnsi="GHEA Grapalat"/>
          <w:i/>
        </w:rPr>
        <w:tab/>
        <w:t>г.</w:t>
      </w:r>
    </w:p>
    <w:p w:rsidR="002E5519" w:rsidRPr="002E5519" w:rsidRDefault="002E5519" w:rsidP="002E5519">
      <w:pPr>
        <w:widowControl w:val="0"/>
        <w:jc w:val="center"/>
        <w:rPr>
          <w:rFonts w:ascii="GHEA Grapalat" w:hAnsi="GHEA Grapalat"/>
        </w:rPr>
      </w:pPr>
      <w:r w:rsidRPr="002E5519">
        <w:rPr>
          <w:rFonts w:ascii="GHEA Grapalat" w:hAnsi="GHEA Grapalat"/>
        </w:rPr>
        <w:t>ТЕХНИЧЕСКАЯ ХАРАКТЕРИСТИКА-ГРАФИК ЗАКУПКИ</w:t>
      </w:r>
      <w:r w:rsidRPr="002E5519">
        <w:rPr>
          <w:rFonts w:ascii="GHEA Grapalat" w:hAnsi="GHEA Grapalat"/>
          <w:vertAlign w:val="superscript"/>
        </w:rPr>
        <w:footnoteReference w:customMarkFollows="1" w:id="23"/>
        <w:t>*</w:t>
      </w:r>
    </w:p>
    <w:p w:rsidR="002E5519" w:rsidRPr="00621C7A" w:rsidRDefault="002E5519" w:rsidP="002E5519">
      <w:pPr>
        <w:widowControl w:val="0"/>
        <w:jc w:val="right"/>
        <w:rPr>
          <w:rFonts w:ascii="GHEA Grapalat" w:hAnsi="GHEA Grapalat"/>
        </w:rPr>
      </w:pPr>
      <w:proofErr w:type="spellStart"/>
      <w:r w:rsidRPr="002E5519">
        <w:rPr>
          <w:rFonts w:ascii="GHEA Grapalat" w:hAnsi="GHEA Grapalat"/>
        </w:rPr>
        <w:t>Драмов</w:t>
      </w:r>
      <w:proofErr w:type="spellEnd"/>
      <w:r w:rsidRPr="002E5519">
        <w:rPr>
          <w:rFonts w:ascii="GHEA Grapalat" w:hAnsi="GHEA Grapalat"/>
        </w:rPr>
        <w:t xml:space="preserve"> РА</w:t>
      </w:r>
    </w:p>
    <w:tbl>
      <w:tblPr>
        <w:tblW w:w="146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276"/>
        <w:gridCol w:w="1559"/>
        <w:gridCol w:w="1134"/>
        <w:gridCol w:w="4819"/>
        <w:gridCol w:w="993"/>
        <w:gridCol w:w="708"/>
        <w:gridCol w:w="851"/>
        <w:gridCol w:w="709"/>
        <w:gridCol w:w="567"/>
        <w:gridCol w:w="722"/>
        <w:gridCol w:w="587"/>
      </w:tblGrid>
      <w:tr w:rsidR="00C07EE8" w:rsidRPr="00FC7A51" w:rsidTr="00050C96">
        <w:tc>
          <w:tcPr>
            <w:tcW w:w="14047" w:type="dxa"/>
            <w:gridSpan w:val="11"/>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Товар</w:t>
            </w:r>
          </w:p>
        </w:tc>
        <w:tc>
          <w:tcPr>
            <w:tcW w:w="587" w:type="dxa"/>
            <w:vMerge w:val="restart"/>
            <w:shd w:val="clear" w:color="auto" w:fill="auto"/>
          </w:tcPr>
          <w:p w:rsidR="00C07EE8" w:rsidRPr="00FC7A51" w:rsidRDefault="00C07EE8" w:rsidP="00050C96">
            <w:pPr>
              <w:rPr>
                <w:rFonts w:ascii="GHEA Grapalat" w:hAnsi="GHEA Grapalat"/>
                <w:sz w:val="20"/>
              </w:rPr>
            </w:pPr>
          </w:p>
        </w:tc>
      </w:tr>
      <w:tr w:rsidR="00C07EE8" w:rsidRPr="00C1700E" w:rsidTr="00046E05">
        <w:trPr>
          <w:trHeight w:val="219"/>
        </w:trPr>
        <w:tc>
          <w:tcPr>
            <w:tcW w:w="709"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номер предусмотренного </w:t>
            </w:r>
            <w:r w:rsidRPr="002E5519">
              <w:rPr>
                <w:rFonts w:ascii="GHEA Grapalat" w:hAnsi="GHEA Grapalat"/>
                <w:spacing w:val="-6"/>
                <w:sz w:val="16"/>
                <w:szCs w:val="16"/>
              </w:rPr>
              <w:t>приглашением</w:t>
            </w:r>
            <w:r w:rsidRPr="002E5519">
              <w:rPr>
                <w:rFonts w:ascii="GHEA Grapalat" w:hAnsi="GHEA Grapalat"/>
                <w:sz w:val="16"/>
                <w:szCs w:val="16"/>
              </w:rPr>
              <w:t xml:space="preserve"> лота</w:t>
            </w:r>
          </w:p>
        </w:tc>
        <w:tc>
          <w:tcPr>
            <w:tcW w:w="1276"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наименование </w:t>
            </w:r>
          </w:p>
        </w:tc>
        <w:tc>
          <w:tcPr>
            <w:tcW w:w="1134"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 xml:space="preserve">товарный </w:t>
            </w:r>
            <w:proofErr w:type="spellStart"/>
            <w:r w:rsidRPr="002E5519">
              <w:rPr>
                <w:rFonts w:ascii="GHEA Grapalat" w:hAnsi="GHEA Grapalat"/>
                <w:sz w:val="16"/>
                <w:szCs w:val="16"/>
              </w:rPr>
              <w:t>знак</w:t>
            </w:r>
            <w:proofErr w:type="gramStart"/>
            <w:r w:rsidRPr="002E5519">
              <w:rPr>
                <w:rFonts w:ascii="GHEA Grapalat" w:hAnsi="GHEA Grapalat"/>
                <w:sz w:val="16"/>
                <w:szCs w:val="16"/>
              </w:rPr>
              <w:t>,м</w:t>
            </w:r>
            <w:proofErr w:type="gramEnd"/>
            <w:r w:rsidRPr="002E5519">
              <w:rPr>
                <w:rFonts w:ascii="GHEA Grapalat" w:hAnsi="GHEA Grapalat"/>
                <w:sz w:val="16"/>
                <w:szCs w:val="16"/>
              </w:rPr>
              <w:t>одел</w:t>
            </w:r>
            <w:proofErr w:type="spellEnd"/>
            <w:r w:rsidRPr="002E5519">
              <w:rPr>
                <w:rFonts w:ascii="GHEA Grapalat" w:hAnsi="GHEA Grapalat"/>
                <w:sz w:val="16"/>
                <w:szCs w:val="16"/>
              </w:rPr>
              <w:t xml:space="preserve"> наименование производителя </w:t>
            </w:r>
            <w:r w:rsidRPr="002E5519">
              <w:rPr>
                <w:rFonts w:ascii="GHEA Grapalat" w:hAnsi="GHEA Grapalat"/>
                <w:sz w:val="16"/>
                <w:szCs w:val="16"/>
                <w:vertAlign w:val="superscript"/>
              </w:rPr>
              <w:footnoteReference w:customMarkFollows="1" w:id="24"/>
              <w:t>**</w:t>
            </w:r>
          </w:p>
        </w:tc>
        <w:tc>
          <w:tcPr>
            <w:tcW w:w="4819"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техническая характеристика</w:t>
            </w:r>
          </w:p>
        </w:tc>
        <w:tc>
          <w:tcPr>
            <w:tcW w:w="993"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единица измерения</w:t>
            </w:r>
          </w:p>
        </w:tc>
        <w:tc>
          <w:tcPr>
            <w:tcW w:w="708"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цена единицы/</w:t>
            </w:r>
            <w:proofErr w:type="spellStart"/>
            <w:r w:rsidRPr="002E5519">
              <w:rPr>
                <w:rFonts w:ascii="GHEA Grapalat" w:hAnsi="GHEA Grapalat"/>
                <w:sz w:val="16"/>
                <w:szCs w:val="16"/>
              </w:rPr>
              <w:t>драмов</w:t>
            </w:r>
            <w:proofErr w:type="spellEnd"/>
            <w:r w:rsidRPr="002E5519">
              <w:rPr>
                <w:rFonts w:ascii="GHEA Grapalat" w:hAnsi="GHEA Grapalat"/>
                <w:sz w:val="16"/>
                <w:szCs w:val="16"/>
              </w:rPr>
              <w:t xml:space="preserve"> РА</w:t>
            </w:r>
          </w:p>
        </w:tc>
        <w:tc>
          <w:tcPr>
            <w:tcW w:w="851"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общая цена/</w:t>
            </w:r>
            <w:proofErr w:type="spellStart"/>
            <w:r w:rsidRPr="002E5519">
              <w:rPr>
                <w:rFonts w:ascii="GHEA Grapalat" w:hAnsi="GHEA Grapalat"/>
                <w:sz w:val="16"/>
                <w:szCs w:val="16"/>
              </w:rPr>
              <w:t>драмов</w:t>
            </w:r>
            <w:proofErr w:type="spellEnd"/>
            <w:r w:rsidRPr="002E5519">
              <w:rPr>
                <w:rFonts w:ascii="GHEA Grapalat" w:hAnsi="GHEA Grapalat"/>
                <w:sz w:val="16"/>
                <w:szCs w:val="16"/>
              </w:rPr>
              <w:t xml:space="preserve"> РА</w:t>
            </w:r>
          </w:p>
        </w:tc>
        <w:tc>
          <w:tcPr>
            <w:tcW w:w="709" w:type="dxa"/>
            <w:vMerge w:val="restart"/>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общий объем</w:t>
            </w:r>
          </w:p>
        </w:tc>
        <w:tc>
          <w:tcPr>
            <w:tcW w:w="1289" w:type="dxa"/>
            <w:gridSpan w:val="2"/>
            <w:vAlign w:val="center"/>
          </w:tcPr>
          <w:p w:rsidR="00C07EE8" w:rsidRPr="002E5519" w:rsidRDefault="00C07EE8" w:rsidP="00050C96">
            <w:pPr>
              <w:jc w:val="center"/>
              <w:rPr>
                <w:rFonts w:ascii="GHEA Grapalat" w:hAnsi="GHEA Grapalat"/>
                <w:sz w:val="16"/>
                <w:szCs w:val="16"/>
              </w:rPr>
            </w:pPr>
            <w:r w:rsidRPr="002E5519">
              <w:rPr>
                <w:rFonts w:ascii="GHEA Grapalat" w:hAnsi="GHEA Grapalat"/>
                <w:sz w:val="16"/>
                <w:szCs w:val="16"/>
              </w:rPr>
              <w:t>поставки</w:t>
            </w:r>
          </w:p>
        </w:tc>
        <w:tc>
          <w:tcPr>
            <w:tcW w:w="587" w:type="dxa"/>
            <w:vMerge/>
            <w:shd w:val="clear" w:color="auto" w:fill="auto"/>
          </w:tcPr>
          <w:p w:rsidR="00C07EE8" w:rsidRPr="00C1700E" w:rsidRDefault="00C07EE8" w:rsidP="00050C96">
            <w:pPr>
              <w:rPr>
                <w:rFonts w:ascii="GHEA Grapalat" w:hAnsi="GHEA Grapalat"/>
                <w:sz w:val="16"/>
                <w:szCs w:val="16"/>
              </w:rPr>
            </w:pPr>
          </w:p>
        </w:tc>
      </w:tr>
      <w:tr w:rsidR="00C07EE8" w:rsidRPr="00C1700E" w:rsidTr="00046E05">
        <w:trPr>
          <w:trHeight w:val="445"/>
        </w:trPr>
        <w:tc>
          <w:tcPr>
            <w:tcW w:w="709" w:type="dxa"/>
            <w:vMerge/>
            <w:vAlign w:val="center"/>
          </w:tcPr>
          <w:p w:rsidR="00C07EE8" w:rsidRPr="00C1700E" w:rsidRDefault="00C07EE8" w:rsidP="00050C96">
            <w:pPr>
              <w:jc w:val="center"/>
              <w:rPr>
                <w:rFonts w:ascii="GHEA Grapalat" w:hAnsi="GHEA Grapalat"/>
                <w:sz w:val="16"/>
                <w:szCs w:val="16"/>
              </w:rPr>
            </w:pPr>
          </w:p>
        </w:tc>
        <w:tc>
          <w:tcPr>
            <w:tcW w:w="1276" w:type="dxa"/>
            <w:vMerge/>
            <w:vAlign w:val="center"/>
          </w:tcPr>
          <w:p w:rsidR="00C07EE8" w:rsidRPr="00C1700E" w:rsidRDefault="00C07EE8" w:rsidP="00050C96">
            <w:pPr>
              <w:jc w:val="center"/>
              <w:rPr>
                <w:rFonts w:ascii="GHEA Grapalat" w:hAnsi="GHEA Grapalat"/>
                <w:sz w:val="16"/>
                <w:szCs w:val="16"/>
              </w:rPr>
            </w:pPr>
          </w:p>
        </w:tc>
        <w:tc>
          <w:tcPr>
            <w:tcW w:w="1559" w:type="dxa"/>
            <w:vMerge/>
            <w:vAlign w:val="center"/>
          </w:tcPr>
          <w:p w:rsidR="00C07EE8" w:rsidRPr="00C1700E" w:rsidRDefault="00C07EE8" w:rsidP="00050C96">
            <w:pPr>
              <w:jc w:val="center"/>
              <w:rPr>
                <w:rFonts w:ascii="GHEA Grapalat" w:hAnsi="GHEA Grapalat"/>
                <w:sz w:val="16"/>
                <w:szCs w:val="16"/>
              </w:rPr>
            </w:pPr>
          </w:p>
        </w:tc>
        <w:tc>
          <w:tcPr>
            <w:tcW w:w="1134" w:type="dxa"/>
            <w:vMerge/>
            <w:vAlign w:val="center"/>
          </w:tcPr>
          <w:p w:rsidR="00C07EE8" w:rsidRPr="00C1700E" w:rsidRDefault="00C07EE8" w:rsidP="00050C96">
            <w:pPr>
              <w:jc w:val="center"/>
              <w:rPr>
                <w:rFonts w:ascii="GHEA Grapalat" w:hAnsi="GHEA Grapalat"/>
                <w:sz w:val="16"/>
                <w:szCs w:val="16"/>
              </w:rPr>
            </w:pPr>
          </w:p>
        </w:tc>
        <w:tc>
          <w:tcPr>
            <w:tcW w:w="4819" w:type="dxa"/>
            <w:vMerge/>
            <w:vAlign w:val="center"/>
          </w:tcPr>
          <w:p w:rsidR="00C07EE8" w:rsidRPr="00C1700E" w:rsidRDefault="00C07EE8" w:rsidP="00050C96">
            <w:pPr>
              <w:jc w:val="center"/>
              <w:rPr>
                <w:rFonts w:ascii="GHEA Grapalat" w:hAnsi="GHEA Grapalat"/>
                <w:sz w:val="16"/>
                <w:szCs w:val="16"/>
              </w:rPr>
            </w:pPr>
          </w:p>
        </w:tc>
        <w:tc>
          <w:tcPr>
            <w:tcW w:w="993" w:type="dxa"/>
            <w:vMerge/>
            <w:vAlign w:val="center"/>
          </w:tcPr>
          <w:p w:rsidR="00C07EE8" w:rsidRPr="00C1700E" w:rsidRDefault="00C07EE8" w:rsidP="00050C96">
            <w:pPr>
              <w:jc w:val="center"/>
              <w:rPr>
                <w:rFonts w:ascii="GHEA Grapalat" w:hAnsi="GHEA Grapalat"/>
                <w:sz w:val="16"/>
                <w:szCs w:val="16"/>
              </w:rPr>
            </w:pPr>
          </w:p>
        </w:tc>
        <w:tc>
          <w:tcPr>
            <w:tcW w:w="708" w:type="dxa"/>
            <w:vMerge/>
            <w:vAlign w:val="center"/>
          </w:tcPr>
          <w:p w:rsidR="00C07EE8" w:rsidRPr="00C1700E" w:rsidRDefault="00C07EE8" w:rsidP="00050C96">
            <w:pPr>
              <w:jc w:val="center"/>
              <w:rPr>
                <w:rFonts w:ascii="GHEA Grapalat" w:hAnsi="GHEA Grapalat"/>
                <w:sz w:val="16"/>
                <w:szCs w:val="16"/>
              </w:rPr>
            </w:pPr>
          </w:p>
        </w:tc>
        <w:tc>
          <w:tcPr>
            <w:tcW w:w="851" w:type="dxa"/>
            <w:vMerge/>
            <w:vAlign w:val="center"/>
          </w:tcPr>
          <w:p w:rsidR="00C07EE8" w:rsidRPr="00C1700E" w:rsidRDefault="00C07EE8" w:rsidP="00050C96">
            <w:pPr>
              <w:jc w:val="center"/>
              <w:rPr>
                <w:rFonts w:ascii="GHEA Grapalat" w:hAnsi="GHEA Grapalat"/>
                <w:sz w:val="16"/>
                <w:szCs w:val="16"/>
              </w:rPr>
            </w:pPr>
          </w:p>
        </w:tc>
        <w:tc>
          <w:tcPr>
            <w:tcW w:w="709" w:type="dxa"/>
            <w:vMerge/>
            <w:vAlign w:val="center"/>
          </w:tcPr>
          <w:p w:rsidR="00C07EE8" w:rsidRPr="00C1700E" w:rsidRDefault="00C07EE8" w:rsidP="00050C96">
            <w:pPr>
              <w:jc w:val="center"/>
              <w:rPr>
                <w:rFonts w:ascii="GHEA Grapalat" w:hAnsi="GHEA Grapalat"/>
                <w:sz w:val="16"/>
                <w:szCs w:val="16"/>
              </w:rPr>
            </w:pPr>
          </w:p>
        </w:tc>
        <w:tc>
          <w:tcPr>
            <w:tcW w:w="567"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адрес</w:t>
            </w:r>
          </w:p>
        </w:tc>
        <w:tc>
          <w:tcPr>
            <w:tcW w:w="722"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подлежащее поставке количество товара</w:t>
            </w:r>
          </w:p>
        </w:tc>
        <w:tc>
          <w:tcPr>
            <w:tcW w:w="587" w:type="dxa"/>
            <w:vAlign w:val="center"/>
          </w:tcPr>
          <w:p w:rsidR="00C07EE8" w:rsidRPr="00C1700E" w:rsidRDefault="00C07EE8" w:rsidP="00050C96">
            <w:pPr>
              <w:jc w:val="center"/>
              <w:rPr>
                <w:rFonts w:ascii="GHEA Grapalat" w:hAnsi="GHEA Grapalat"/>
                <w:sz w:val="16"/>
                <w:szCs w:val="16"/>
              </w:rPr>
            </w:pPr>
            <w:r w:rsidRPr="002E5519">
              <w:rPr>
                <w:rFonts w:ascii="GHEA Grapalat" w:hAnsi="GHEA Grapalat"/>
                <w:sz w:val="16"/>
                <w:szCs w:val="16"/>
              </w:rPr>
              <w:t>срок</w:t>
            </w:r>
            <w:r w:rsidRPr="002E5519">
              <w:rPr>
                <w:rFonts w:ascii="GHEA Grapalat" w:hAnsi="GHEA Grapalat"/>
                <w:sz w:val="16"/>
                <w:szCs w:val="16"/>
                <w:vertAlign w:val="superscript"/>
              </w:rPr>
              <w:footnoteReference w:customMarkFollows="1" w:id="25"/>
              <w:t>***</w:t>
            </w:r>
          </w:p>
        </w:tc>
      </w:tr>
      <w:tr w:rsidR="006F0685" w:rsidRPr="00C1700E" w:rsidTr="00441866">
        <w:trPr>
          <w:trHeight w:val="1664"/>
        </w:trPr>
        <w:tc>
          <w:tcPr>
            <w:tcW w:w="709" w:type="dxa"/>
            <w:vAlign w:val="center"/>
          </w:tcPr>
          <w:p w:rsidR="006F0685" w:rsidRPr="00C1700E" w:rsidRDefault="006F0685" w:rsidP="0061284B">
            <w:pPr>
              <w:jc w:val="center"/>
              <w:rPr>
                <w:rFonts w:ascii="GHEA Grapalat" w:hAnsi="GHEA Grapalat"/>
                <w:sz w:val="16"/>
                <w:szCs w:val="16"/>
              </w:rPr>
            </w:pPr>
            <w:r>
              <w:rPr>
                <w:b/>
                <w:color w:val="000000"/>
                <w:sz w:val="20"/>
                <w:szCs w:val="20"/>
              </w:rPr>
              <w:t>1</w:t>
            </w:r>
          </w:p>
        </w:tc>
        <w:tc>
          <w:tcPr>
            <w:tcW w:w="1276" w:type="dxa"/>
            <w:vAlign w:val="center"/>
          </w:tcPr>
          <w:p w:rsidR="006F0685" w:rsidRPr="006277F4" w:rsidRDefault="00BC3AC3" w:rsidP="0061284B">
            <w:pPr>
              <w:jc w:val="center"/>
              <w:rPr>
                <w:rFonts w:ascii="GHEA Grapalat" w:hAnsi="GHEA Grapalat"/>
                <w:sz w:val="20"/>
                <w:szCs w:val="20"/>
              </w:rPr>
            </w:pPr>
            <w:r w:rsidRPr="00BC3AC3">
              <w:rPr>
                <w:rFonts w:ascii="GHEA Grapalat" w:hAnsi="GHEA Grapalat"/>
                <w:sz w:val="20"/>
                <w:szCs w:val="20"/>
              </w:rPr>
              <w:t>30197622</w:t>
            </w:r>
          </w:p>
        </w:tc>
        <w:tc>
          <w:tcPr>
            <w:tcW w:w="1559" w:type="dxa"/>
            <w:vAlign w:val="center"/>
          </w:tcPr>
          <w:p w:rsidR="00BC3AC3" w:rsidRPr="00BC3AC3" w:rsidRDefault="00BC3AC3" w:rsidP="006128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BC3AC3">
              <w:rPr>
                <w:rFonts w:ascii="GHEA Grapalat" w:hAnsi="GHEA Grapalat"/>
                <w:sz w:val="20"/>
                <w:szCs w:val="20"/>
              </w:rPr>
              <w:t>Бумага А</w:t>
            </w:r>
            <w:proofErr w:type="gramStart"/>
            <w:r w:rsidRPr="00BC3AC3">
              <w:rPr>
                <w:rFonts w:ascii="GHEA Grapalat" w:hAnsi="GHEA Grapalat"/>
                <w:sz w:val="20"/>
                <w:szCs w:val="20"/>
              </w:rPr>
              <w:t>4</w:t>
            </w:r>
            <w:proofErr w:type="gramEnd"/>
          </w:p>
          <w:p w:rsidR="006F0685" w:rsidRPr="00BC3AC3" w:rsidRDefault="006F0685" w:rsidP="0061284B">
            <w:pPr>
              <w:jc w:val="center"/>
              <w:rPr>
                <w:rFonts w:ascii="GHEA Grapalat" w:hAnsi="GHEA Grapalat"/>
                <w:sz w:val="20"/>
                <w:szCs w:val="20"/>
              </w:rPr>
            </w:pPr>
          </w:p>
        </w:tc>
        <w:tc>
          <w:tcPr>
            <w:tcW w:w="1134" w:type="dxa"/>
            <w:vAlign w:val="center"/>
          </w:tcPr>
          <w:p w:rsidR="006F0685" w:rsidRPr="00BC3AC3" w:rsidRDefault="006F0685" w:rsidP="0061284B">
            <w:pPr>
              <w:jc w:val="center"/>
              <w:rPr>
                <w:rFonts w:ascii="GHEA Grapalat" w:hAnsi="GHEA Grapalat"/>
                <w:sz w:val="20"/>
                <w:szCs w:val="20"/>
              </w:rPr>
            </w:pPr>
          </w:p>
        </w:tc>
        <w:tc>
          <w:tcPr>
            <w:tcW w:w="4819" w:type="dxa"/>
            <w:vAlign w:val="center"/>
          </w:tcPr>
          <w:p w:rsidR="00BC3AC3" w:rsidRPr="00BC3AC3" w:rsidRDefault="00BC3AC3" w:rsidP="006128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BC3AC3">
              <w:rPr>
                <w:rFonts w:ascii="GHEA Grapalat" w:hAnsi="GHEA Grapalat"/>
                <w:sz w:val="20"/>
                <w:szCs w:val="20"/>
              </w:rPr>
              <w:t>Белизна не менее 168%, непрозрачность не менее 90%, плотность 80г/м2, (210х297) для принтера, формат А4, 1 коробка в заводской упаковке: 500 листов, (класс</w:t>
            </w:r>
            <w:proofErr w:type="gramStart"/>
            <w:r w:rsidRPr="00BC3AC3">
              <w:rPr>
                <w:rFonts w:ascii="GHEA Grapalat" w:hAnsi="GHEA Grapalat"/>
                <w:sz w:val="20"/>
                <w:szCs w:val="20"/>
              </w:rPr>
              <w:t xml:space="preserve"> А</w:t>
            </w:r>
            <w:proofErr w:type="gramEnd"/>
            <w:r w:rsidRPr="00BC3AC3">
              <w:rPr>
                <w:rFonts w:ascii="GHEA Grapalat" w:hAnsi="GHEA Grapalat"/>
                <w:sz w:val="20"/>
                <w:szCs w:val="20"/>
              </w:rPr>
              <w:t xml:space="preserve">: </w:t>
            </w:r>
            <w:proofErr w:type="spellStart"/>
            <w:proofErr w:type="gramStart"/>
            <w:r w:rsidRPr="00BC3AC3">
              <w:rPr>
                <w:rFonts w:ascii="GHEA Grapalat" w:hAnsi="GHEA Grapalat"/>
                <w:sz w:val="20"/>
                <w:szCs w:val="20"/>
              </w:rPr>
              <w:t>Double</w:t>
            </w:r>
            <w:proofErr w:type="spellEnd"/>
            <w:r w:rsidRPr="00BC3AC3">
              <w:rPr>
                <w:rFonts w:ascii="GHEA Grapalat" w:hAnsi="GHEA Grapalat"/>
                <w:sz w:val="20"/>
                <w:szCs w:val="20"/>
              </w:rPr>
              <w:t xml:space="preserve"> A, </w:t>
            </w:r>
            <w:proofErr w:type="spellStart"/>
            <w:r w:rsidRPr="00BC3AC3">
              <w:rPr>
                <w:rFonts w:ascii="GHEA Grapalat" w:hAnsi="GHEA Grapalat"/>
                <w:sz w:val="20"/>
                <w:szCs w:val="20"/>
              </w:rPr>
              <w:t>Омния</w:t>
            </w:r>
            <w:proofErr w:type="spellEnd"/>
            <w:r w:rsidRPr="00BC3AC3">
              <w:rPr>
                <w:rFonts w:ascii="GHEA Grapalat" w:hAnsi="GHEA Grapalat"/>
                <w:sz w:val="20"/>
                <w:szCs w:val="20"/>
              </w:rPr>
              <w:t xml:space="preserve"> премиум, Балет Премьер, Пионер, Навигатор или аналог*).</w:t>
            </w:r>
            <w:proofErr w:type="gramEnd"/>
          </w:p>
          <w:p w:rsidR="006F0685" w:rsidRPr="00BC3AC3" w:rsidRDefault="006F0685" w:rsidP="0061284B">
            <w:pPr>
              <w:jc w:val="center"/>
              <w:rPr>
                <w:rFonts w:ascii="GHEA Grapalat" w:hAnsi="GHEA Grapalat"/>
                <w:sz w:val="20"/>
                <w:szCs w:val="20"/>
              </w:rPr>
            </w:pPr>
          </w:p>
        </w:tc>
        <w:tc>
          <w:tcPr>
            <w:tcW w:w="993" w:type="dxa"/>
            <w:vAlign w:val="center"/>
          </w:tcPr>
          <w:p w:rsidR="006F0685" w:rsidRPr="00041263" w:rsidRDefault="006F0685" w:rsidP="0061284B">
            <w:pPr>
              <w:jc w:val="center"/>
              <w:rPr>
                <w:rFonts w:ascii="GHEA Grapalat" w:hAnsi="GHEA Grapalat"/>
                <w:sz w:val="16"/>
                <w:szCs w:val="16"/>
                <w:lang w:val="en-US"/>
              </w:rPr>
            </w:pPr>
            <w:proofErr w:type="spellStart"/>
            <w:r>
              <w:rPr>
                <w:rFonts w:ascii="Sylfaen" w:hAnsi="Sylfaen"/>
                <w:lang w:val="en-US"/>
              </w:rPr>
              <w:t>шт</w:t>
            </w:r>
            <w:proofErr w:type="spellEnd"/>
          </w:p>
        </w:tc>
        <w:tc>
          <w:tcPr>
            <w:tcW w:w="708" w:type="dxa"/>
            <w:vAlign w:val="center"/>
          </w:tcPr>
          <w:p w:rsidR="006F0685" w:rsidRPr="00C1700E" w:rsidRDefault="006F0685" w:rsidP="0061284B">
            <w:pPr>
              <w:jc w:val="center"/>
              <w:rPr>
                <w:rFonts w:ascii="GHEA Grapalat" w:hAnsi="GHEA Grapalat"/>
                <w:sz w:val="16"/>
                <w:szCs w:val="16"/>
              </w:rPr>
            </w:pPr>
          </w:p>
        </w:tc>
        <w:tc>
          <w:tcPr>
            <w:tcW w:w="851" w:type="dxa"/>
            <w:vAlign w:val="center"/>
          </w:tcPr>
          <w:p w:rsidR="006F0685" w:rsidRPr="00C1700E" w:rsidRDefault="006F0685" w:rsidP="0061284B">
            <w:pPr>
              <w:jc w:val="center"/>
              <w:rPr>
                <w:rFonts w:ascii="GHEA Grapalat" w:hAnsi="GHEA Grapalat"/>
                <w:sz w:val="16"/>
                <w:szCs w:val="16"/>
              </w:rPr>
            </w:pPr>
          </w:p>
        </w:tc>
        <w:tc>
          <w:tcPr>
            <w:tcW w:w="709" w:type="dxa"/>
            <w:vAlign w:val="center"/>
          </w:tcPr>
          <w:p w:rsidR="006F0685" w:rsidRPr="006277F4" w:rsidRDefault="006F0685" w:rsidP="0061284B">
            <w:pPr>
              <w:jc w:val="center"/>
              <w:rPr>
                <w:rFonts w:ascii="GHEA Grapalat" w:hAnsi="GHEA Grapalat"/>
                <w:sz w:val="20"/>
                <w:szCs w:val="20"/>
              </w:rPr>
            </w:pPr>
            <w:r w:rsidRPr="006277F4">
              <w:rPr>
                <w:rFonts w:ascii="GHEA Grapalat" w:hAnsi="GHEA Grapalat"/>
                <w:sz w:val="20"/>
                <w:szCs w:val="20"/>
              </w:rPr>
              <w:t>5</w:t>
            </w:r>
          </w:p>
        </w:tc>
        <w:tc>
          <w:tcPr>
            <w:tcW w:w="567" w:type="dxa"/>
            <w:textDirection w:val="tbRl"/>
            <w:vAlign w:val="center"/>
          </w:tcPr>
          <w:p w:rsidR="006F0685" w:rsidRPr="00C1700E" w:rsidRDefault="006F0685" w:rsidP="0061284B">
            <w:pPr>
              <w:ind w:left="113" w:right="113"/>
              <w:jc w:val="center"/>
              <w:rPr>
                <w:rFonts w:ascii="GHEA Grapalat" w:hAnsi="GHEA Grapalat"/>
                <w:sz w:val="16"/>
                <w:szCs w:val="16"/>
              </w:rPr>
            </w:pPr>
            <w:r w:rsidRPr="002E5519">
              <w:rPr>
                <w:rFonts w:ascii="GHEA Grapalat" w:hAnsi="GHEA Grapalat"/>
                <w:sz w:val="16"/>
                <w:szCs w:val="16"/>
              </w:rPr>
              <w:t xml:space="preserve">Г. </w:t>
            </w:r>
            <w:proofErr w:type="spellStart"/>
            <w:r w:rsidRPr="002E5519">
              <w:rPr>
                <w:rFonts w:ascii="GHEA Grapalat" w:hAnsi="GHEA Grapalat"/>
                <w:sz w:val="16"/>
                <w:szCs w:val="16"/>
                <w:lang w:val="en-US"/>
              </w:rPr>
              <w:t>Ереван</w:t>
            </w:r>
            <w:proofErr w:type="spellEnd"/>
            <w:r w:rsidRPr="002E5519">
              <w:rPr>
                <w:rFonts w:ascii="GHEA Grapalat" w:hAnsi="GHEA Grapalat"/>
                <w:sz w:val="16"/>
                <w:szCs w:val="16"/>
                <w:lang w:val="en-US"/>
              </w:rPr>
              <w:t xml:space="preserve">, </w:t>
            </w:r>
            <w:proofErr w:type="spellStart"/>
            <w:r w:rsidRPr="002E5519">
              <w:rPr>
                <w:rFonts w:ascii="GHEA Grapalat" w:hAnsi="GHEA Grapalat"/>
                <w:sz w:val="16"/>
                <w:szCs w:val="16"/>
                <w:lang w:val="en-US"/>
              </w:rPr>
              <w:t>Комитас</w:t>
            </w:r>
            <w:proofErr w:type="spellEnd"/>
            <w:r w:rsidRPr="002E5519">
              <w:rPr>
                <w:rFonts w:ascii="GHEA Grapalat" w:hAnsi="GHEA Grapalat"/>
                <w:sz w:val="16"/>
                <w:szCs w:val="16"/>
                <w:lang w:val="en-US"/>
              </w:rPr>
              <w:t xml:space="preserve"> 49/5</w:t>
            </w:r>
          </w:p>
        </w:tc>
        <w:tc>
          <w:tcPr>
            <w:tcW w:w="722" w:type="dxa"/>
            <w:vAlign w:val="center"/>
          </w:tcPr>
          <w:p w:rsidR="006F0685" w:rsidRPr="006277F4" w:rsidRDefault="006F0685" w:rsidP="0061284B">
            <w:pPr>
              <w:jc w:val="center"/>
              <w:rPr>
                <w:rFonts w:ascii="GHEA Grapalat" w:hAnsi="GHEA Grapalat"/>
                <w:sz w:val="20"/>
                <w:szCs w:val="20"/>
              </w:rPr>
            </w:pPr>
            <w:r w:rsidRPr="006277F4">
              <w:rPr>
                <w:rFonts w:ascii="GHEA Grapalat" w:hAnsi="GHEA Grapalat"/>
                <w:sz w:val="20"/>
                <w:szCs w:val="20"/>
              </w:rPr>
              <w:t>5</w:t>
            </w:r>
          </w:p>
        </w:tc>
        <w:tc>
          <w:tcPr>
            <w:tcW w:w="587" w:type="dxa"/>
            <w:textDirection w:val="tbRl"/>
            <w:vAlign w:val="center"/>
          </w:tcPr>
          <w:p w:rsidR="006F0685" w:rsidRPr="00C1700E" w:rsidRDefault="006F0685" w:rsidP="0061284B">
            <w:pPr>
              <w:ind w:left="113" w:right="113"/>
              <w:jc w:val="center"/>
              <w:rPr>
                <w:rFonts w:ascii="GHEA Grapalat" w:hAnsi="GHEA Grapalat"/>
                <w:sz w:val="16"/>
                <w:szCs w:val="16"/>
              </w:rPr>
            </w:pPr>
            <w:proofErr w:type="gramStart"/>
            <w:r w:rsidRPr="002E5519">
              <w:rPr>
                <w:rFonts w:ascii="GHEA Grapalat" w:hAnsi="GHEA Grapalat"/>
                <w:sz w:val="16"/>
                <w:szCs w:val="16"/>
              </w:rPr>
              <w:t>С даты подписания</w:t>
            </w:r>
            <w:proofErr w:type="gramEnd"/>
            <w:r w:rsidRPr="002E5519">
              <w:rPr>
                <w:rFonts w:ascii="GHEA Grapalat" w:hAnsi="GHEA Grapalat"/>
                <w:sz w:val="16"/>
                <w:szCs w:val="16"/>
              </w:rPr>
              <w:t xml:space="preserve"> договора </w:t>
            </w:r>
            <w:r w:rsidRPr="008243B8">
              <w:rPr>
                <w:rFonts w:ascii="GHEA Grapalat" w:hAnsi="GHEA Grapalat"/>
                <w:sz w:val="16"/>
                <w:szCs w:val="16"/>
              </w:rPr>
              <w:t xml:space="preserve">от </w:t>
            </w:r>
            <w:r w:rsidRPr="002E5519">
              <w:rPr>
                <w:rFonts w:ascii="GHEA Grapalat" w:hAnsi="GHEA Grapalat"/>
                <w:sz w:val="16"/>
                <w:szCs w:val="16"/>
              </w:rPr>
              <w:t xml:space="preserve"> 21</w:t>
            </w:r>
            <w:r w:rsidRPr="008243B8">
              <w:rPr>
                <w:rFonts w:ascii="GHEA Grapalat" w:hAnsi="GHEA Grapalat"/>
                <w:sz w:val="16"/>
                <w:szCs w:val="16"/>
              </w:rPr>
              <w:t>-25</w:t>
            </w:r>
            <w:r w:rsidRPr="002E5519">
              <w:rPr>
                <w:rFonts w:ascii="GHEA Grapalat" w:hAnsi="GHEA Grapalat"/>
                <w:sz w:val="16"/>
                <w:szCs w:val="16"/>
              </w:rPr>
              <w:t xml:space="preserve"> </w:t>
            </w:r>
            <w:proofErr w:type="spellStart"/>
            <w:r w:rsidRPr="002E5519">
              <w:rPr>
                <w:rFonts w:ascii="GHEA Grapalat" w:hAnsi="GHEA Grapalat"/>
                <w:sz w:val="16"/>
                <w:szCs w:val="16"/>
              </w:rPr>
              <w:t>каленьдарных</w:t>
            </w:r>
            <w:proofErr w:type="spellEnd"/>
            <w:r w:rsidRPr="002E5519">
              <w:rPr>
                <w:rFonts w:ascii="GHEA Grapalat" w:hAnsi="GHEA Grapalat"/>
                <w:sz w:val="16"/>
                <w:szCs w:val="16"/>
              </w:rPr>
              <w:t xml:space="preserve"> дней</w:t>
            </w:r>
          </w:p>
        </w:tc>
      </w:tr>
      <w:tr w:rsidR="00BC3AC3" w:rsidRPr="00C1700E" w:rsidTr="0023531D">
        <w:trPr>
          <w:trHeight w:val="1097"/>
        </w:trPr>
        <w:tc>
          <w:tcPr>
            <w:tcW w:w="14634" w:type="dxa"/>
            <w:gridSpan w:val="12"/>
            <w:vAlign w:val="center"/>
          </w:tcPr>
          <w:p w:rsidR="00BC3AC3" w:rsidRPr="00BC3AC3" w:rsidRDefault="00BC3AC3" w:rsidP="00BC3A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BC3AC3">
              <w:rPr>
                <w:rFonts w:ascii="GHEA Grapalat" w:hAnsi="GHEA Grapalat"/>
                <w:sz w:val="20"/>
                <w:szCs w:val="20"/>
              </w:rPr>
              <w:t>Другие условия.</w:t>
            </w:r>
          </w:p>
          <w:p w:rsidR="00BC3AC3" w:rsidRPr="00BC3AC3" w:rsidRDefault="00BC3AC3" w:rsidP="00BC3A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BC3AC3">
              <w:rPr>
                <w:rFonts w:ascii="GHEA Grapalat" w:hAnsi="GHEA Grapalat"/>
                <w:sz w:val="20"/>
                <w:szCs w:val="20"/>
              </w:rPr>
              <w:t xml:space="preserve"> *Транспортировка и разгрузка товара осуществляется Поставщиком за свой счет. </w:t>
            </w:r>
          </w:p>
          <w:p w:rsidR="00BC3AC3" w:rsidRPr="00BC3AC3" w:rsidRDefault="00BC3AC3" w:rsidP="00BC3A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BC3AC3">
              <w:rPr>
                <w:rFonts w:ascii="GHEA Grapalat" w:hAnsi="GHEA Grapalat"/>
                <w:sz w:val="20"/>
                <w:szCs w:val="20"/>
              </w:rPr>
              <w:t xml:space="preserve">Участник должен предоставить информацию о товарном знаке, фирменном наименовании и производителе предлагаемого товара.  </w:t>
            </w:r>
          </w:p>
          <w:p w:rsidR="00BC3AC3" w:rsidRPr="00BC3AC3" w:rsidRDefault="00BC3AC3" w:rsidP="00BC3A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BC3AC3">
              <w:rPr>
                <w:rFonts w:ascii="GHEA Grapalat" w:hAnsi="GHEA Grapalat"/>
                <w:sz w:val="20"/>
                <w:szCs w:val="20"/>
              </w:rPr>
              <w:t>При доставке товара Поставщик обязан предоставить Заказчику сертификаты соответствующих стандартов ISO, указанные на упаковке поставляемого им товара.</w:t>
            </w:r>
          </w:p>
          <w:p w:rsidR="00BC3AC3" w:rsidRPr="002E5519" w:rsidRDefault="00BC3AC3" w:rsidP="00046E05">
            <w:pPr>
              <w:ind w:left="113" w:right="113"/>
              <w:jc w:val="center"/>
              <w:rPr>
                <w:rFonts w:ascii="GHEA Grapalat" w:hAnsi="GHEA Grapalat"/>
                <w:sz w:val="16"/>
                <w:szCs w:val="16"/>
              </w:rPr>
            </w:pPr>
          </w:p>
        </w:tc>
      </w:tr>
    </w:tbl>
    <w:p w:rsidR="002E5519" w:rsidRPr="002E5519" w:rsidRDefault="002E5519" w:rsidP="002E551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color w:val="202124"/>
          <w:sz w:val="20"/>
          <w:szCs w:val="20"/>
          <w:lang w:eastAsia="en-US" w:bidi="ar-SA"/>
        </w:rPr>
      </w:pPr>
    </w:p>
    <w:tbl>
      <w:tblPr>
        <w:tblW w:w="9639" w:type="dxa"/>
        <w:jc w:val="center"/>
        <w:tblLayout w:type="fixed"/>
        <w:tblLook w:val="0000" w:firstRow="0" w:lastRow="0" w:firstColumn="0" w:lastColumn="0" w:noHBand="0" w:noVBand="0"/>
      </w:tblPr>
      <w:tblGrid>
        <w:gridCol w:w="4536"/>
        <w:gridCol w:w="760"/>
        <w:gridCol w:w="4343"/>
      </w:tblGrid>
      <w:tr w:rsidR="002E5519" w:rsidRPr="002E5519" w:rsidTr="00B439A7">
        <w:trPr>
          <w:jc w:val="center"/>
        </w:trPr>
        <w:tc>
          <w:tcPr>
            <w:tcW w:w="4536"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ПОКУПАТЕЛЬ</w:t>
            </w:r>
          </w:p>
          <w:p w:rsidR="002E5519" w:rsidRPr="002E5519" w:rsidRDefault="002E5519" w:rsidP="002E5519">
            <w:pPr>
              <w:widowControl w:val="0"/>
              <w:jc w:val="center"/>
              <w:rPr>
                <w:rFonts w:ascii="GHEA Grapalat" w:hAnsi="GHEA Grapalat"/>
              </w:rPr>
            </w:pPr>
            <w:r w:rsidRPr="002E5519">
              <w:rPr>
                <w:rFonts w:ascii="GHEA Grapalat" w:hAnsi="GHEA Grapalat"/>
              </w:rPr>
              <w:t>_____________________</w:t>
            </w:r>
          </w:p>
          <w:p w:rsidR="002E5519" w:rsidRPr="002E5519" w:rsidRDefault="002E5519" w:rsidP="002E5519">
            <w:pPr>
              <w:widowControl w:val="0"/>
              <w:jc w:val="center"/>
              <w:rPr>
                <w:rFonts w:ascii="GHEA Grapalat" w:hAnsi="GHEA Grapalat"/>
                <w:sz w:val="16"/>
                <w:szCs w:val="16"/>
              </w:rPr>
            </w:pPr>
            <w:r w:rsidRPr="002E5519">
              <w:rPr>
                <w:rFonts w:ascii="GHEA Grapalat" w:hAnsi="GHEA Grapalat"/>
                <w:sz w:val="16"/>
                <w:szCs w:val="16"/>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c>
          <w:tcPr>
            <w:tcW w:w="760" w:type="dxa"/>
          </w:tcPr>
          <w:p w:rsidR="002E5519" w:rsidRPr="002E5519" w:rsidRDefault="002E5519" w:rsidP="002E5519">
            <w:pPr>
              <w:widowControl w:val="0"/>
              <w:jc w:val="center"/>
              <w:rPr>
                <w:rFonts w:ascii="GHEA Grapalat" w:hAnsi="GHEA Grapalat"/>
              </w:rPr>
            </w:pPr>
          </w:p>
        </w:tc>
        <w:tc>
          <w:tcPr>
            <w:tcW w:w="4343"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ПРОДАВЕЦ</w:t>
            </w:r>
          </w:p>
          <w:p w:rsidR="002E5519" w:rsidRPr="002E5519" w:rsidRDefault="002E5519" w:rsidP="002E5519">
            <w:pPr>
              <w:widowControl w:val="0"/>
              <w:jc w:val="center"/>
              <w:rPr>
                <w:rFonts w:ascii="GHEA Grapalat" w:hAnsi="GHEA Grapalat"/>
                <w:lang w:val="en-US"/>
              </w:rPr>
            </w:pPr>
            <w:r w:rsidRPr="002E5519">
              <w:rPr>
                <w:rFonts w:ascii="GHEA Grapalat" w:hAnsi="GHEA Grapalat"/>
              </w:rPr>
              <w:t>_________________</w:t>
            </w:r>
            <w:r w:rsidRPr="002E5519">
              <w:rPr>
                <w:rFonts w:ascii="GHEA Grapalat" w:hAnsi="GHEA Grapalat"/>
                <w:lang w:val="en-US"/>
              </w:rPr>
              <w:t>_____</w:t>
            </w:r>
          </w:p>
          <w:p w:rsidR="002E5519" w:rsidRPr="002E5519" w:rsidRDefault="002E5519" w:rsidP="002E5519">
            <w:pPr>
              <w:widowControl w:val="0"/>
              <w:jc w:val="center"/>
              <w:rPr>
                <w:rFonts w:ascii="GHEA Grapalat" w:hAnsi="GHEA Grapalat"/>
                <w:sz w:val="16"/>
                <w:szCs w:val="16"/>
              </w:rPr>
            </w:pPr>
            <w:r w:rsidRPr="002E5519">
              <w:rPr>
                <w:rFonts w:ascii="GHEA Grapalat" w:hAnsi="GHEA Grapalat"/>
                <w:sz w:val="16"/>
                <w:szCs w:val="16"/>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r>
    </w:tbl>
    <w:p w:rsidR="002E5519" w:rsidRPr="002E5519" w:rsidRDefault="002E5519" w:rsidP="002E5519">
      <w:pPr>
        <w:widowControl w:val="0"/>
        <w:jc w:val="right"/>
        <w:rPr>
          <w:rFonts w:ascii="GHEA Grapalat" w:hAnsi="GHEA Grapalat"/>
          <w:i/>
          <w:lang w:val="hy-AM"/>
        </w:rPr>
      </w:pPr>
    </w:p>
    <w:p w:rsidR="002E5519" w:rsidRPr="002E5519" w:rsidRDefault="002E5519" w:rsidP="002E5519">
      <w:pPr>
        <w:widowControl w:val="0"/>
        <w:jc w:val="right"/>
        <w:rPr>
          <w:rFonts w:ascii="GHEA Grapalat" w:hAnsi="GHEA Grapalat"/>
          <w:i/>
          <w:lang w:val="hy-AM"/>
        </w:rPr>
      </w:pPr>
    </w:p>
    <w:p w:rsidR="002E5519" w:rsidRPr="002E5519" w:rsidRDefault="002E5519" w:rsidP="002E5519">
      <w:pPr>
        <w:widowControl w:val="0"/>
        <w:jc w:val="both"/>
        <w:rPr>
          <w:rFonts w:ascii="GHEA Grapalat" w:hAnsi="GHEA Grapalat"/>
          <w:i/>
          <w:sz w:val="20"/>
          <w:szCs w:val="20"/>
        </w:rPr>
      </w:pPr>
      <w:r w:rsidRPr="002E5519">
        <w:rPr>
          <w:rFonts w:ascii="GHEA Grapalat" w:hAnsi="GHEA Grapalat"/>
          <w:i/>
          <w:sz w:val="20"/>
          <w:szCs w:val="20"/>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2E5519" w:rsidRPr="002E5519" w:rsidRDefault="002E5519" w:rsidP="002E5519">
      <w:pPr>
        <w:widowControl w:val="0"/>
        <w:jc w:val="right"/>
        <w:rPr>
          <w:rFonts w:ascii="GHEA Grapalat" w:hAnsi="GHEA Grapalat"/>
          <w:i/>
        </w:rPr>
      </w:pPr>
    </w:p>
    <w:p w:rsidR="002E5519" w:rsidRPr="002E5519" w:rsidRDefault="002E5519" w:rsidP="002E5519">
      <w:pPr>
        <w:widowControl w:val="0"/>
        <w:jc w:val="right"/>
        <w:rPr>
          <w:rFonts w:ascii="GHEA Grapalat" w:hAnsi="GHEA Grapalat"/>
          <w:i/>
        </w:rPr>
      </w:pPr>
    </w:p>
    <w:p w:rsidR="002E5519" w:rsidRPr="002E5519" w:rsidRDefault="002E5519" w:rsidP="002E5519">
      <w:pPr>
        <w:widowControl w:val="0"/>
        <w:jc w:val="right"/>
        <w:rPr>
          <w:rFonts w:ascii="GHEA Grapalat" w:hAnsi="GHEA Grapalat"/>
          <w:i/>
        </w:rPr>
      </w:pPr>
    </w:p>
    <w:p w:rsidR="002E5519" w:rsidRPr="002E5519" w:rsidRDefault="002E5519" w:rsidP="002E5519">
      <w:pPr>
        <w:widowControl w:val="0"/>
        <w:jc w:val="right"/>
        <w:rPr>
          <w:rFonts w:ascii="GHEA Grapalat" w:hAnsi="GHEA Grapalat"/>
          <w:i/>
        </w:rPr>
      </w:pPr>
      <w:r w:rsidRPr="002E5519">
        <w:rPr>
          <w:rFonts w:ascii="GHEA Grapalat" w:hAnsi="GHEA Grapalat"/>
          <w:i/>
        </w:rPr>
        <w:t>Приложение № 2</w:t>
      </w:r>
    </w:p>
    <w:p w:rsidR="002E5519" w:rsidRPr="002E5519" w:rsidRDefault="002E5519" w:rsidP="002E5519">
      <w:pPr>
        <w:widowControl w:val="0"/>
        <w:jc w:val="right"/>
        <w:rPr>
          <w:rFonts w:ascii="GHEA Grapalat" w:hAnsi="GHEA Grapalat"/>
          <w:i/>
        </w:rPr>
      </w:pPr>
      <w:r w:rsidRPr="002E5519">
        <w:rPr>
          <w:rFonts w:ascii="GHEA Grapalat" w:hAnsi="GHEA Grapalat"/>
          <w:i/>
        </w:rPr>
        <w:t xml:space="preserve">к Договору под кодом </w:t>
      </w:r>
      <w:r w:rsidRPr="002E5519">
        <w:rPr>
          <w:rFonts w:ascii="GHEA Grapalat" w:hAnsi="GHEA Grapalat"/>
          <w:i/>
        </w:rPr>
        <w:br/>
        <w:t>заключенному "</w:t>
      </w:r>
      <w:r w:rsidRPr="002E5519">
        <w:rPr>
          <w:rFonts w:ascii="GHEA Grapalat" w:hAnsi="GHEA Grapalat"/>
          <w:i/>
        </w:rPr>
        <w:tab/>
        <w:t>"</w:t>
      </w:r>
      <w:r w:rsidRPr="002E5519">
        <w:rPr>
          <w:rFonts w:ascii="GHEA Grapalat" w:hAnsi="GHEA Grapalat"/>
          <w:i/>
        </w:rPr>
        <w:tab/>
        <w:t>20</w:t>
      </w:r>
      <w:r w:rsidRPr="002E5519">
        <w:rPr>
          <w:rFonts w:ascii="GHEA Grapalat" w:hAnsi="GHEA Grapalat"/>
          <w:i/>
        </w:rPr>
        <w:tab/>
        <w:t>г.</w:t>
      </w:r>
    </w:p>
    <w:p w:rsidR="002E5519" w:rsidRPr="002E5519" w:rsidRDefault="002E5519" w:rsidP="002E5519">
      <w:pPr>
        <w:widowControl w:val="0"/>
        <w:jc w:val="center"/>
        <w:rPr>
          <w:rFonts w:ascii="GHEA Grapalat" w:hAnsi="GHEA Grapalat"/>
        </w:rPr>
      </w:pPr>
      <w:r w:rsidRPr="002E5519">
        <w:rPr>
          <w:rFonts w:ascii="GHEA Grapalat" w:hAnsi="GHEA Grapalat"/>
        </w:rPr>
        <w:t>ГРАФИК ОПЛАТЫ</w:t>
      </w:r>
      <w:r w:rsidRPr="002E5519">
        <w:rPr>
          <w:rFonts w:ascii="GHEA Grapalat" w:hAnsi="GHEA Grapalat"/>
          <w:vertAlign w:val="superscript"/>
        </w:rPr>
        <w:footnoteReference w:customMarkFollows="1" w:id="26"/>
        <w:t>*</w:t>
      </w:r>
    </w:p>
    <w:p w:rsidR="002E5519" w:rsidRPr="002E5519" w:rsidRDefault="002E5519" w:rsidP="002E5519">
      <w:pPr>
        <w:widowControl w:val="0"/>
        <w:jc w:val="right"/>
        <w:rPr>
          <w:rFonts w:ascii="GHEA Grapalat" w:hAnsi="GHEA Grapalat"/>
        </w:rPr>
      </w:pPr>
      <w:proofErr w:type="spellStart"/>
      <w:r w:rsidRPr="002E5519">
        <w:rPr>
          <w:rFonts w:ascii="GHEA Grapalat" w:hAnsi="GHEA Grapalat"/>
        </w:rPr>
        <w:t>Драмов</w:t>
      </w:r>
      <w:proofErr w:type="spellEnd"/>
      <w:r w:rsidRPr="002E5519">
        <w:rPr>
          <w:rFonts w:ascii="GHEA Grapalat" w:hAnsi="GHEA Grapalat"/>
        </w:rPr>
        <w:t xml:space="preserve"> РА</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410"/>
        <w:gridCol w:w="2835"/>
        <w:gridCol w:w="850"/>
        <w:gridCol w:w="709"/>
        <w:gridCol w:w="709"/>
        <w:gridCol w:w="567"/>
        <w:gridCol w:w="708"/>
        <w:gridCol w:w="709"/>
        <w:gridCol w:w="567"/>
        <w:gridCol w:w="567"/>
        <w:gridCol w:w="709"/>
        <w:gridCol w:w="709"/>
        <w:gridCol w:w="708"/>
      </w:tblGrid>
      <w:tr w:rsidR="00050C96" w:rsidRPr="005E1F72" w:rsidTr="00441866">
        <w:tc>
          <w:tcPr>
            <w:tcW w:w="14175" w:type="dxa"/>
            <w:gridSpan w:val="14"/>
          </w:tcPr>
          <w:p w:rsidR="00050C96" w:rsidRPr="002E5519" w:rsidRDefault="00050C96" w:rsidP="00050C96">
            <w:pPr>
              <w:widowControl w:val="0"/>
              <w:jc w:val="center"/>
              <w:rPr>
                <w:rFonts w:ascii="GHEA Grapalat" w:hAnsi="GHEA Grapalat"/>
                <w:sz w:val="16"/>
                <w:szCs w:val="16"/>
              </w:rPr>
            </w:pPr>
            <w:r w:rsidRPr="002E5519">
              <w:rPr>
                <w:rFonts w:ascii="GHEA Grapalat" w:hAnsi="GHEA Grapalat"/>
                <w:sz w:val="16"/>
                <w:szCs w:val="16"/>
              </w:rPr>
              <w:t>Товар</w:t>
            </w:r>
          </w:p>
        </w:tc>
      </w:tr>
      <w:tr w:rsidR="00050C96" w:rsidRPr="00074B0E" w:rsidTr="00441866">
        <w:tc>
          <w:tcPr>
            <w:tcW w:w="1418" w:type="dxa"/>
            <w:vAlign w:val="center"/>
          </w:tcPr>
          <w:p w:rsidR="00050C96" w:rsidRPr="002E5519" w:rsidRDefault="00050C96" w:rsidP="00050C96">
            <w:pPr>
              <w:widowControl w:val="0"/>
              <w:jc w:val="center"/>
              <w:rPr>
                <w:rFonts w:ascii="GHEA Grapalat" w:hAnsi="GHEA Grapalat"/>
                <w:sz w:val="16"/>
                <w:szCs w:val="16"/>
              </w:rPr>
            </w:pPr>
            <w:r w:rsidRPr="002E5519">
              <w:rPr>
                <w:rFonts w:ascii="GHEA Grapalat" w:hAnsi="GHEA Grapalat"/>
                <w:sz w:val="16"/>
                <w:szCs w:val="16"/>
              </w:rPr>
              <w:t>номер предусмотренного приглашением лота</w:t>
            </w:r>
          </w:p>
        </w:tc>
        <w:tc>
          <w:tcPr>
            <w:tcW w:w="2410" w:type="dxa"/>
            <w:vAlign w:val="center"/>
          </w:tcPr>
          <w:p w:rsidR="00050C96" w:rsidRPr="002E5519" w:rsidRDefault="00050C96" w:rsidP="00050C96">
            <w:pPr>
              <w:widowControl w:val="0"/>
              <w:jc w:val="center"/>
              <w:rPr>
                <w:rFonts w:ascii="GHEA Grapalat" w:hAnsi="GHEA Grapalat"/>
                <w:sz w:val="16"/>
                <w:szCs w:val="16"/>
              </w:rPr>
            </w:pPr>
            <w:r w:rsidRPr="002E5519">
              <w:rPr>
                <w:rFonts w:ascii="GHEA Grapalat" w:hAnsi="GHEA Grapalat"/>
                <w:sz w:val="16"/>
                <w:szCs w:val="16"/>
              </w:rPr>
              <w:t>промежуточный код, предусмотренный планом закупок по классификации ЕЗК (CPV)</w:t>
            </w:r>
          </w:p>
        </w:tc>
        <w:tc>
          <w:tcPr>
            <w:tcW w:w="2835" w:type="dxa"/>
            <w:vAlign w:val="center"/>
          </w:tcPr>
          <w:p w:rsidR="00050C96" w:rsidRPr="002E5519" w:rsidRDefault="00050C96" w:rsidP="00050C96">
            <w:pPr>
              <w:widowControl w:val="0"/>
              <w:jc w:val="center"/>
              <w:rPr>
                <w:rFonts w:ascii="GHEA Grapalat" w:hAnsi="GHEA Grapalat"/>
                <w:sz w:val="16"/>
                <w:szCs w:val="16"/>
              </w:rPr>
            </w:pPr>
            <w:r w:rsidRPr="002E5519">
              <w:rPr>
                <w:rFonts w:ascii="GHEA Grapalat" w:hAnsi="GHEA Grapalat"/>
                <w:sz w:val="16"/>
                <w:szCs w:val="16"/>
              </w:rPr>
              <w:t>наименование</w:t>
            </w:r>
          </w:p>
        </w:tc>
        <w:tc>
          <w:tcPr>
            <w:tcW w:w="7512" w:type="dxa"/>
            <w:gridSpan w:val="11"/>
            <w:vAlign w:val="center"/>
          </w:tcPr>
          <w:p w:rsidR="00050C96" w:rsidRPr="002E5519" w:rsidRDefault="00050C96" w:rsidP="00F3452E">
            <w:pPr>
              <w:widowControl w:val="0"/>
              <w:jc w:val="both"/>
              <w:rPr>
                <w:rFonts w:ascii="GHEA Grapalat" w:hAnsi="GHEA Grapalat"/>
                <w:sz w:val="16"/>
                <w:szCs w:val="16"/>
              </w:rPr>
            </w:pPr>
            <w:r w:rsidRPr="002E5519">
              <w:rPr>
                <w:rFonts w:ascii="GHEA Grapalat" w:hAnsi="GHEA Grapalat"/>
                <w:sz w:val="16"/>
                <w:szCs w:val="16"/>
              </w:rPr>
              <w:t>Оплату товара предусматривается произвести в 202</w:t>
            </w:r>
            <w:r w:rsidR="00F3452E" w:rsidRPr="00F3452E">
              <w:rPr>
                <w:rFonts w:ascii="GHEA Grapalat" w:hAnsi="GHEA Grapalat"/>
                <w:sz w:val="16"/>
                <w:szCs w:val="16"/>
              </w:rPr>
              <w:t>4</w:t>
            </w:r>
            <w:r w:rsidRPr="002E5519">
              <w:rPr>
                <w:rFonts w:ascii="GHEA Grapalat" w:hAnsi="GHEA Grapalat"/>
                <w:sz w:val="16"/>
                <w:szCs w:val="16"/>
              </w:rPr>
              <w:t>г., по месяцам, в том числе</w:t>
            </w:r>
            <w:r w:rsidRPr="002E5519">
              <w:rPr>
                <w:rFonts w:ascii="GHEA Grapalat" w:hAnsi="GHEA Grapalat"/>
                <w:sz w:val="16"/>
                <w:szCs w:val="16"/>
                <w:vertAlign w:val="superscript"/>
              </w:rPr>
              <w:footnoteReference w:customMarkFollows="1" w:id="27"/>
              <w:t>**</w:t>
            </w:r>
          </w:p>
        </w:tc>
      </w:tr>
      <w:tr w:rsidR="00441866" w:rsidRPr="005E1F72" w:rsidTr="00441866">
        <w:trPr>
          <w:cantSplit/>
          <w:trHeight w:val="1134"/>
        </w:trPr>
        <w:tc>
          <w:tcPr>
            <w:tcW w:w="1418" w:type="dxa"/>
          </w:tcPr>
          <w:p w:rsidR="00441866" w:rsidRPr="005E1F72" w:rsidRDefault="00441866" w:rsidP="00441866">
            <w:pPr>
              <w:jc w:val="center"/>
              <w:rPr>
                <w:rFonts w:ascii="GHEA Grapalat" w:hAnsi="GHEA Grapalat"/>
                <w:sz w:val="20"/>
                <w:lang w:val="es-ES"/>
              </w:rPr>
            </w:pPr>
          </w:p>
        </w:tc>
        <w:tc>
          <w:tcPr>
            <w:tcW w:w="2410" w:type="dxa"/>
          </w:tcPr>
          <w:p w:rsidR="00441866" w:rsidRPr="005E1F72" w:rsidRDefault="00441866" w:rsidP="00441866">
            <w:pPr>
              <w:jc w:val="center"/>
              <w:rPr>
                <w:rFonts w:ascii="GHEA Grapalat" w:hAnsi="GHEA Grapalat"/>
                <w:sz w:val="20"/>
                <w:lang w:val="es-ES"/>
              </w:rPr>
            </w:pPr>
          </w:p>
        </w:tc>
        <w:tc>
          <w:tcPr>
            <w:tcW w:w="2835" w:type="dxa"/>
          </w:tcPr>
          <w:p w:rsidR="00441866" w:rsidRPr="005E1F72" w:rsidRDefault="00441866" w:rsidP="00441866">
            <w:pPr>
              <w:jc w:val="center"/>
              <w:rPr>
                <w:rFonts w:ascii="GHEA Grapalat" w:hAnsi="GHEA Grapalat"/>
                <w:sz w:val="20"/>
                <w:lang w:val="es-ES"/>
              </w:rPr>
            </w:pPr>
          </w:p>
        </w:tc>
        <w:tc>
          <w:tcPr>
            <w:tcW w:w="850"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Март</w:t>
            </w:r>
          </w:p>
          <w:p w:rsidR="00441866" w:rsidRPr="002E5519" w:rsidRDefault="00441866" w:rsidP="00441866">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Апрель</w:t>
            </w:r>
          </w:p>
          <w:p w:rsidR="00441866" w:rsidRPr="002E5519" w:rsidRDefault="00441866" w:rsidP="00441866">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Май</w:t>
            </w:r>
          </w:p>
          <w:p w:rsidR="00441866" w:rsidRPr="002E5519" w:rsidRDefault="00441866" w:rsidP="00441866">
            <w:pPr>
              <w:widowControl w:val="0"/>
              <w:ind w:left="113" w:right="-7"/>
              <w:jc w:val="center"/>
              <w:rPr>
                <w:rFonts w:ascii="GHEA Grapalat" w:hAnsi="GHEA Grapalat"/>
                <w:sz w:val="16"/>
                <w:szCs w:val="16"/>
              </w:rPr>
            </w:pPr>
          </w:p>
        </w:tc>
        <w:tc>
          <w:tcPr>
            <w:tcW w:w="567"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Июнь</w:t>
            </w:r>
          </w:p>
          <w:p w:rsidR="00441866" w:rsidRPr="002E5519" w:rsidRDefault="00441866" w:rsidP="00441866">
            <w:pPr>
              <w:widowControl w:val="0"/>
              <w:ind w:left="113" w:right="-7"/>
              <w:jc w:val="center"/>
              <w:rPr>
                <w:rFonts w:ascii="GHEA Grapalat" w:hAnsi="GHEA Grapalat"/>
                <w:sz w:val="16"/>
                <w:szCs w:val="16"/>
              </w:rPr>
            </w:pPr>
          </w:p>
        </w:tc>
        <w:tc>
          <w:tcPr>
            <w:tcW w:w="708"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Июль</w:t>
            </w:r>
          </w:p>
          <w:p w:rsidR="00441866" w:rsidRPr="002E5519" w:rsidRDefault="00441866" w:rsidP="00441866">
            <w:pPr>
              <w:widowControl w:val="0"/>
              <w:ind w:left="113" w:right="-7"/>
              <w:jc w:val="center"/>
              <w:rPr>
                <w:rFonts w:ascii="GHEA Grapalat" w:hAnsi="GHEA Grapalat"/>
                <w:sz w:val="16"/>
                <w:szCs w:val="16"/>
              </w:rPr>
            </w:pPr>
          </w:p>
        </w:tc>
        <w:tc>
          <w:tcPr>
            <w:tcW w:w="709"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Август</w:t>
            </w:r>
          </w:p>
          <w:p w:rsidR="00441866" w:rsidRPr="00F3452E" w:rsidRDefault="00441866" w:rsidP="00441866">
            <w:pPr>
              <w:widowControl w:val="0"/>
              <w:ind w:left="113" w:right="-1"/>
              <w:jc w:val="center"/>
              <w:rPr>
                <w:rFonts w:ascii="GHEA Grapalat" w:hAnsi="GHEA Grapalat"/>
                <w:sz w:val="16"/>
                <w:szCs w:val="16"/>
              </w:rPr>
            </w:pPr>
          </w:p>
        </w:tc>
        <w:tc>
          <w:tcPr>
            <w:tcW w:w="567"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Сентябрь</w:t>
            </w:r>
          </w:p>
          <w:p w:rsidR="00441866" w:rsidRPr="00F3452E" w:rsidRDefault="00441866" w:rsidP="00441866">
            <w:pPr>
              <w:widowControl w:val="0"/>
              <w:ind w:left="113" w:right="-1"/>
              <w:jc w:val="center"/>
              <w:rPr>
                <w:rFonts w:ascii="GHEA Grapalat" w:hAnsi="GHEA Grapalat"/>
                <w:sz w:val="16"/>
                <w:szCs w:val="16"/>
              </w:rPr>
            </w:pPr>
          </w:p>
        </w:tc>
        <w:tc>
          <w:tcPr>
            <w:tcW w:w="567" w:type="dxa"/>
            <w:textDirection w:val="btLr"/>
            <w:vAlign w:val="center"/>
          </w:tcPr>
          <w:p w:rsidR="00441866" w:rsidRPr="00441866" w:rsidRDefault="00441866" w:rsidP="0044186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rFonts w:ascii="GHEA Grapalat" w:hAnsi="GHEA Grapalat"/>
                <w:sz w:val="16"/>
                <w:szCs w:val="16"/>
              </w:rPr>
            </w:pPr>
            <w:r w:rsidRPr="00441866">
              <w:rPr>
                <w:rFonts w:ascii="GHEA Grapalat" w:hAnsi="GHEA Grapalat"/>
                <w:sz w:val="16"/>
                <w:szCs w:val="16"/>
              </w:rPr>
              <w:t>Октябрь</w:t>
            </w:r>
          </w:p>
          <w:p w:rsidR="00441866" w:rsidRPr="00F3452E" w:rsidRDefault="00441866" w:rsidP="00441866">
            <w:pPr>
              <w:widowControl w:val="0"/>
              <w:ind w:left="113" w:right="-1"/>
              <w:jc w:val="center"/>
              <w:rPr>
                <w:rFonts w:ascii="GHEA Grapalat" w:hAnsi="GHEA Grapalat"/>
                <w:sz w:val="16"/>
                <w:szCs w:val="16"/>
              </w:rPr>
            </w:pPr>
          </w:p>
        </w:tc>
        <w:tc>
          <w:tcPr>
            <w:tcW w:w="709" w:type="dxa"/>
            <w:textDirection w:val="btLr"/>
            <w:vAlign w:val="center"/>
          </w:tcPr>
          <w:p w:rsidR="00441866" w:rsidRPr="002E5519" w:rsidRDefault="00441866" w:rsidP="00441866">
            <w:pPr>
              <w:widowControl w:val="0"/>
              <w:ind w:left="113" w:right="-7"/>
              <w:jc w:val="center"/>
              <w:rPr>
                <w:rFonts w:ascii="GHEA Grapalat" w:hAnsi="GHEA Grapalat"/>
                <w:sz w:val="16"/>
                <w:szCs w:val="16"/>
              </w:rPr>
            </w:pPr>
            <w:r w:rsidRPr="002E5519">
              <w:rPr>
                <w:rFonts w:ascii="GHEA Grapalat" w:hAnsi="GHEA Grapalat"/>
                <w:sz w:val="16"/>
                <w:szCs w:val="16"/>
              </w:rPr>
              <w:t>ноябрь</w:t>
            </w:r>
          </w:p>
        </w:tc>
        <w:tc>
          <w:tcPr>
            <w:tcW w:w="709" w:type="dxa"/>
            <w:textDirection w:val="btLr"/>
            <w:vAlign w:val="center"/>
          </w:tcPr>
          <w:p w:rsidR="00441866" w:rsidRPr="002E5519" w:rsidRDefault="00441866" w:rsidP="00441866">
            <w:pPr>
              <w:widowControl w:val="0"/>
              <w:ind w:left="113" w:right="-7"/>
              <w:jc w:val="center"/>
              <w:rPr>
                <w:rFonts w:ascii="GHEA Grapalat" w:hAnsi="GHEA Grapalat"/>
                <w:sz w:val="16"/>
                <w:szCs w:val="16"/>
              </w:rPr>
            </w:pPr>
            <w:r w:rsidRPr="002E5519">
              <w:rPr>
                <w:rFonts w:ascii="GHEA Grapalat" w:hAnsi="GHEA Grapalat"/>
                <w:sz w:val="16"/>
                <w:szCs w:val="16"/>
              </w:rPr>
              <w:t>декабрь</w:t>
            </w:r>
          </w:p>
        </w:tc>
        <w:tc>
          <w:tcPr>
            <w:tcW w:w="708" w:type="dxa"/>
            <w:textDirection w:val="btLr"/>
            <w:vAlign w:val="center"/>
          </w:tcPr>
          <w:p w:rsidR="00441866" w:rsidRPr="00F3452E" w:rsidRDefault="00441866" w:rsidP="00441866">
            <w:pPr>
              <w:widowControl w:val="0"/>
              <w:ind w:left="113" w:right="-1"/>
              <w:jc w:val="center"/>
              <w:rPr>
                <w:rFonts w:ascii="GHEA Grapalat" w:hAnsi="GHEA Grapalat"/>
                <w:sz w:val="16"/>
                <w:szCs w:val="16"/>
              </w:rPr>
            </w:pPr>
            <w:r w:rsidRPr="002E5519">
              <w:rPr>
                <w:rFonts w:ascii="GHEA Grapalat" w:hAnsi="GHEA Grapalat"/>
                <w:sz w:val="16"/>
                <w:szCs w:val="16"/>
              </w:rPr>
              <w:t>Всего</w:t>
            </w:r>
          </w:p>
        </w:tc>
      </w:tr>
      <w:tr w:rsidR="00441866" w:rsidRPr="005E1F72" w:rsidTr="00441866">
        <w:trPr>
          <w:cantSplit/>
          <w:trHeight w:val="1134"/>
        </w:trPr>
        <w:tc>
          <w:tcPr>
            <w:tcW w:w="1418" w:type="dxa"/>
            <w:vAlign w:val="center"/>
          </w:tcPr>
          <w:p w:rsidR="00441866" w:rsidRPr="007776E5" w:rsidRDefault="00441866" w:rsidP="00050C96">
            <w:pPr>
              <w:jc w:val="center"/>
              <w:rPr>
                <w:rFonts w:ascii="GHEA Grapalat" w:hAnsi="GHEA Grapalat"/>
                <w:sz w:val="20"/>
                <w:lang w:val="hy-AM"/>
              </w:rPr>
            </w:pPr>
            <w:r>
              <w:rPr>
                <w:b/>
                <w:color w:val="000000"/>
                <w:sz w:val="20"/>
                <w:szCs w:val="20"/>
              </w:rPr>
              <w:t>1</w:t>
            </w:r>
          </w:p>
        </w:tc>
        <w:tc>
          <w:tcPr>
            <w:tcW w:w="2410" w:type="dxa"/>
            <w:vAlign w:val="center"/>
          </w:tcPr>
          <w:p w:rsidR="00441866" w:rsidRPr="006277F4" w:rsidRDefault="00441866" w:rsidP="0023531D">
            <w:pPr>
              <w:jc w:val="center"/>
              <w:rPr>
                <w:rFonts w:ascii="GHEA Grapalat" w:hAnsi="GHEA Grapalat"/>
                <w:sz w:val="20"/>
                <w:szCs w:val="20"/>
              </w:rPr>
            </w:pPr>
            <w:r w:rsidRPr="00BC3AC3">
              <w:rPr>
                <w:rFonts w:ascii="GHEA Grapalat" w:hAnsi="GHEA Grapalat"/>
                <w:sz w:val="20"/>
                <w:szCs w:val="20"/>
              </w:rPr>
              <w:t>30197622</w:t>
            </w:r>
          </w:p>
        </w:tc>
        <w:tc>
          <w:tcPr>
            <w:tcW w:w="2835" w:type="dxa"/>
            <w:vAlign w:val="center"/>
          </w:tcPr>
          <w:p w:rsidR="00441866" w:rsidRPr="00BC3AC3" w:rsidRDefault="00441866" w:rsidP="0023531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sz w:val="20"/>
                <w:szCs w:val="20"/>
              </w:rPr>
            </w:pPr>
            <w:r w:rsidRPr="00BC3AC3">
              <w:rPr>
                <w:rFonts w:ascii="GHEA Grapalat" w:hAnsi="GHEA Grapalat"/>
                <w:sz w:val="20"/>
                <w:szCs w:val="20"/>
              </w:rPr>
              <w:t>Бумага А</w:t>
            </w:r>
            <w:proofErr w:type="gramStart"/>
            <w:r w:rsidRPr="00BC3AC3">
              <w:rPr>
                <w:rFonts w:ascii="GHEA Grapalat" w:hAnsi="GHEA Grapalat"/>
                <w:sz w:val="20"/>
                <w:szCs w:val="20"/>
              </w:rPr>
              <w:t>4</w:t>
            </w:r>
            <w:proofErr w:type="gramEnd"/>
          </w:p>
          <w:p w:rsidR="00441866" w:rsidRPr="00BC3AC3" w:rsidRDefault="00441866" w:rsidP="0023531D">
            <w:pPr>
              <w:rPr>
                <w:rFonts w:ascii="GHEA Grapalat" w:hAnsi="GHEA Grapalat"/>
                <w:sz w:val="20"/>
                <w:szCs w:val="20"/>
              </w:rPr>
            </w:pPr>
          </w:p>
        </w:tc>
        <w:tc>
          <w:tcPr>
            <w:tcW w:w="850"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709"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709"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567"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708"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709"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567"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567" w:type="dxa"/>
            <w:textDirection w:val="btLr"/>
          </w:tcPr>
          <w:p w:rsidR="00441866" w:rsidRDefault="00441866" w:rsidP="00AB6434">
            <w:pPr>
              <w:ind w:left="113" w:right="113"/>
              <w:jc w:val="center"/>
            </w:pPr>
            <w:r w:rsidRPr="00A35AA0">
              <w:rPr>
                <w:rFonts w:ascii="GHEA Grapalat" w:hAnsi="GHEA Grapalat"/>
                <w:sz w:val="20"/>
              </w:rPr>
              <w:t>100</w:t>
            </w:r>
            <w:r w:rsidRPr="00A35AA0">
              <w:rPr>
                <w:rFonts w:ascii="GHEA Grapalat" w:hAnsi="GHEA Grapalat"/>
                <w:sz w:val="20"/>
                <w:lang w:val="pt-BR"/>
              </w:rPr>
              <w:t>%</w:t>
            </w:r>
          </w:p>
        </w:tc>
        <w:tc>
          <w:tcPr>
            <w:tcW w:w="709" w:type="dxa"/>
            <w:textDirection w:val="btLr"/>
          </w:tcPr>
          <w:p w:rsidR="00441866" w:rsidRPr="002E5519" w:rsidRDefault="00441866" w:rsidP="00AB6434">
            <w:pPr>
              <w:ind w:left="113" w:right="113"/>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9" w:type="dxa"/>
            <w:textDirection w:val="btLr"/>
          </w:tcPr>
          <w:p w:rsidR="00441866" w:rsidRPr="002E5519" w:rsidRDefault="00441866" w:rsidP="00AB6434">
            <w:pPr>
              <w:ind w:left="113" w:right="113"/>
              <w:jc w:val="center"/>
              <w:rPr>
                <w:rFonts w:ascii="Sylfaen" w:hAnsi="Sylfaen" w:cs="Arial"/>
                <w:sz w:val="18"/>
                <w:szCs w:val="18"/>
                <w:lang w:val="pt-BR"/>
              </w:rPr>
            </w:pPr>
            <w:r w:rsidRPr="002E5519">
              <w:rPr>
                <w:rFonts w:ascii="GHEA Grapalat" w:hAnsi="GHEA Grapalat"/>
                <w:sz w:val="20"/>
              </w:rPr>
              <w:t>100</w:t>
            </w:r>
            <w:r w:rsidRPr="002E5519">
              <w:rPr>
                <w:rFonts w:ascii="GHEA Grapalat" w:hAnsi="GHEA Grapalat"/>
                <w:sz w:val="20"/>
                <w:lang w:val="pt-BR"/>
              </w:rPr>
              <w:t>%</w:t>
            </w:r>
          </w:p>
        </w:tc>
        <w:tc>
          <w:tcPr>
            <w:tcW w:w="708" w:type="dxa"/>
            <w:textDirection w:val="btLr"/>
          </w:tcPr>
          <w:p w:rsidR="00441866" w:rsidRPr="002E5519" w:rsidRDefault="00441866" w:rsidP="00AB6434">
            <w:pPr>
              <w:ind w:left="113" w:right="113"/>
              <w:jc w:val="center"/>
              <w:rPr>
                <w:rFonts w:ascii="Sylfaen" w:hAnsi="Sylfaen"/>
                <w:b/>
                <w:lang w:val="pt-BR"/>
              </w:rPr>
            </w:pPr>
            <w:r w:rsidRPr="002E5519">
              <w:rPr>
                <w:rFonts w:ascii="GHEA Grapalat" w:hAnsi="GHEA Grapalat"/>
                <w:sz w:val="20"/>
              </w:rPr>
              <w:t>100</w:t>
            </w:r>
            <w:r w:rsidRPr="002E5519">
              <w:rPr>
                <w:rFonts w:ascii="GHEA Grapalat" w:hAnsi="GHEA Grapalat"/>
                <w:sz w:val="20"/>
                <w:lang w:val="pt-BR"/>
              </w:rPr>
              <w:t>%</w:t>
            </w:r>
          </w:p>
        </w:tc>
      </w:tr>
    </w:tbl>
    <w:p w:rsidR="002E5519" w:rsidRDefault="002E5519" w:rsidP="002E5519">
      <w:pPr>
        <w:widowControl w:val="0"/>
        <w:jc w:val="right"/>
        <w:rPr>
          <w:rFonts w:ascii="GHEA Grapalat" w:hAnsi="GHEA Grapalat"/>
          <w:lang w:val="en-US"/>
        </w:rPr>
      </w:pPr>
    </w:p>
    <w:p w:rsidR="00050C96" w:rsidRDefault="00050C96" w:rsidP="002E5519">
      <w:pPr>
        <w:widowControl w:val="0"/>
        <w:jc w:val="right"/>
        <w:rPr>
          <w:rFonts w:ascii="GHEA Grapalat" w:hAnsi="GHEA Grapalat"/>
          <w:lang w:val="en-US"/>
        </w:rPr>
      </w:pPr>
    </w:p>
    <w:p w:rsidR="00050C96" w:rsidRDefault="00050C96" w:rsidP="002E5519">
      <w:pPr>
        <w:widowControl w:val="0"/>
        <w:jc w:val="right"/>
        <w:rPr>
          <w:rFonts w:ascii="GHEA Grapalat" w:hAnsi="GHEA Grapalat"/>
          <w:lang w:val="en-US"/>
        </w:rPr>
      </w:pPr>
    </w:p>
    <w:p w:rsidR="00050C96" w:rsidRDefault="00050C96" w:rsidP="002E5519">
      <w:pPr>
        <w:widowControl w:val="0"/>
        <w:jc w:val="right"/>
        <w:rPr>
          <w:rFonts w:ascii="GHEA Grapalat" w:hAnsi="GHEA Grapalat"/>
          <w:lang w:val="en-US"/>
        </w:rPr>
      </w:pPr>
    </w:p>
    <w:p w:rsidR="00050C96" w:rsidRPr="00050C96" w:rsidRDefault="00050C96" w:rsidP="002E5519">
      <w:pPr>
        <w:widowControl w:val="0"/>
        <w:jc w:val="right"/>
        <w:rPr>
          <w:rFonts w:ascii="GHEA Grapalat" w:hAnsi="GHEA Grapalat"/>
          <w:lang w:val="en-US"/>
        </w:rPr>
      </w:pPr>
    </w:p>
    <w:p w:rsidR="002E5519" w:rsidRPr="002E5519" w:rsidRDefault="002E5519" w:rsidP="002E5519">
      <w:pPr>
        <w:widowControl w:val="0"/>
        <w:jc w:val="right"/>
        <w:rPr>
          <w:rFonts w:ascii="GHEA Grapalat" w:hAnsi="GHEA Grapalat"/>
        </w:rPr>
      </w:pPr>
    </w:p>
    <w:p w:rsidR="002E5519" w:rsidRPr="002E5519" w:rsidRDefault="002E5519" w:rsidP="002E5519">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2E5519" w:rsidRPr="002E5519" w:rsidTr="00B439A7">
        <w:trPr>
          <w:jc w:val="center"/>
        </w:trPr>
        <w:tc>
          <w:tcPr>
            <w:tcW w:w="4536"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ПОКУПАТЕЛЬ</w:t>
            </w:r>
          </w:p>
          <w:p w:rsidR="002E5519" w:rsidRPr="002E5519" w:rsidRDefault="002E5519" w:rsidP="002E5519">
            <w:pPr>
              <w:widowControl w:val="0"/>
              <w:jc w:val="center"/>
              <w:rPr>
                <w:rFonts w:ascii="GHEA Grapalat" w:hAnsi="GHEA Grapalat"/>
                <w:lang w:val="en-US"/>
              </w:rPr>
            </w:pPr>
            <w:r w:rsidRPr="002E5519">
              <w:rPr>
                <w:rFonts w:ascii="GHEA Grapalat" w:hAnsi="GHEA Grapalat"/>
                <w:lang w:val="en-US"/>
              </w:rPr>
              <w:t>______________________</w:t>
            </w:r>
          </w:p>
          <w:p w:rsidR="002E5519" w:rsidRPr="002E5519" w:rsidRDefault="002E5519" w:rsidP="002E5519">
            <w:pPr>
              <w:widowControl w:val="0"/>
              <w:jc w:val="center"/>
              <w:rPr>
                <w:rFonts w:ascii="GHEA Grapalat" w:hAnsi="GHEA Grapalat"/>
                <w:sz w:val="20"/>
                <w:szCs w:val="20"/>
              </w:rPr>
            </w:pPr>
            <w:r w:rsidRPr="002E5519">
              <w:rPr>
                <w:rFonts w:ascii="GHEA Grapalat" w:hAnsi="GHEA Grapalat"/>
                <w:sz w:val="20"/>
                <w:szCs w:val="20"/>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c>
          <w:tcPr>
            <w:tcW w:w="760" w:type="dxa"/>
          </w:tcPr>
          <w:p w:rsidR="002E5519" w:rsidRPr="002E5519" w:rsidRDefault="002E5519" w:rsidP="002E5519">
            <w:pPr>
              <w:widowControl w:val="0"/>
              <w:jc w:val="center"/>
              <w:rPr>
                <w:rFonts w:ascii="GHEA Grapalat" w:hAnsi="GHEA Grapalat"/>
              </w:rPr>
            </w:pPr>
          </w:p>
          <w:p w:rsidR="002E5519" w:rsidRPr="002E5519" w:rsidRDefault="002E5519" w:rsidP="002E5519">
            <w:pPr>
              <w:widowControl w:val="0"/>
              <w:jc w:val="center"/>
              <w:rPr>
                <w:rFonts w:ascii="GHEA Grapalat" w:hAnsi="GHEA Grapalat"/>
              </w:rPr>
            </w:pPr>
          </w:p>
        </w:tc>
        <w:tc>
          <w:tcPr>
            <w:tcW w:w="4343" w:type="dxa"/>
          </w:tcPr>
          <w:p w:rsidR="002E5519" w:rsidRPr="002E5519" w:rsidRDefault="002E5519" w:rsidP="002E5519">
            <w:pPr>
              <w:widowControl w:val="0"/>
              <w:jc w:val="center"/>
              <w:rPr>
                <w:rFonts w:ascii="GHEA Grapalat" w:hAnsi="GHEA Grapalat" w:cs="Sylfaen"/>
                <w:b/>
                <w:bCs/>
              </w:rPr>
            </w:pPr>
            <w:r w:rsidRPr="002E5519">
              <w:rPr>
                <w:rFonts w:ascii="GHEA Grapalat" w:hAnsi="GHEA Grapalat"/>
                <w:b/>
              </w:rPr>
              <w:t>ПРОДАВЕЦ</w:t>
            </w:r>
          </w:p>
          <w:p w:rsidR="002E5519" w:rsidRPr="002E5519" w:rsidRDefault="002E5519" w:rsidP="002E5519">
            <w:pPr>
              <w:widowControl w:val="0"/>
              <w:jc w:val="center"/>
              <w:rPr>
                <w:rFonts w:ascii="GHEA Grapalat" w:hAnsi="GHEA Grapalat"/>
                <w:lang w:val="en-US"/>
              </w:rPr>
            </w:pPr>
            <w:r w:rsidRPr="002E5519">
              <w:rPr>
                <w:rFonts w:ascii="GHEA Grapalat" w:hAnsi="GHEA Grapalat"/>
                <w:lang w:val="en-US"/>
              </w:rPr>
              <w:t>______________________</w:t>
            </w:r>
          </w:p>
          <w:p w:rsidR="002E5519" w:rsidRPr="002E5519" w:rsidRDefault="002E5519" w:rsidP="002E5519">
            <w:pPr>
              <w:widowControl w:val="0"/>
              <w:jc w:val="center"/>
              <w:rPr>
                <w:rFonts w:ascii="GHEA Grapalat" w:hAnsi="GHEA Grapalat"/>
                <w:sz w:val="20"/>
                <w:szCs w:val="20"/>
              </w:rPr>
            </w:pPr>
            <w:r w:rsidRPr="002E5519">
              <w:rPr>
                <w:rFonts w:ascii="GHEA Grapalat" w:hAnsi="GHEA Grapalat"/>
                <w:sz w:val="20"/>
                <w:szCs w:val="20"/>
              </w:rPr>
              <w:t>/подпись/</w:t>
            </w:r>
          </w:p>
          <w:p w:rsidR="002E5519" w:rsidRPr="002E5519" w:rsidRDefault="002E5519" w:rsidP="002E5519">
            <w:pPr>
              <w:widowControl w:val="0"/>
              <w:jc w:val="center"/>
              <w:rPr>
                <w:rFonts w:ascii="GHEA Grapalat" w:hAnsi="GHEA Grapalat"/>
              </w:rPr>
            </w:pPr>
            <w:r w:rsidRPr="002E5519">
              <w:rPr>
                <w:rFonts w:ascii="GHEA Grapalat" w:hAnsi="GHEA Grapalat"/>
              </w:rPr>
              <w:t>М. П.</w:t>
            </w:r>
          </w:p>
        </w:tc>
      </w:tr>
    </w:tbl>
    <w:p w:rsidR="002E5519" w:rsidRPr="002E5519" w:rsidRDefault="002E5519" w:rsidP="002E5519">
      <w:pPr>
        <w:widowControl w:val="0"/>
        <w:spacing w:line="360" w:lineRule="auto"/>
        <w:rPr>
          <w:rFonts w:ascii="GHEA Grapalat" w:hAnsi="GHEA Grapalat"/>
          <w:lang w:val="en-US"/>
        </w:rPr>
      </w:pPr>
    </w:p>
    <w:p w:rsidR="00BB28C8" w:rsidRPr="009F3DC7" w:rsidRDefault="00BB28C8" w:rsidP="00DE5FE3">
      <w:pPr>
        <w:widowControl w:val="0"/>
        <w:spacing w:line="360" w:lineRule="auto"/>
        <w:ind w:firstLine="567"/>
        <w:rPr>
          <w:rFonts w:ascii="GHEA Grapalat" w:hAnsi="GHEA Grapalat"/>
        </w:rPr>
        <w:sectPr w:rsidR="00BB28C8" w:rsidRPr="009F3DC7" w:rsidSect="002E5519">
          <w:footnotePr>
            <w:pos w:val="beneathText"/>
          </w:footnotePr>
          <w:pgSz w:w="16840" w:h="11907" w:orient="landscape" w:code="9"/>
          <w:pgMar w:top="1418" w:right="1276" w:bottom="851" w:left="992" w:header="561" w:footer="561" w:gutter="0"/>
          <w:cols w:space="720"/>
          <w:titlePg/>
          <w:docGrid w:linePitch="326"/>
        </w:sectPr>
      </w:pPr>
    </w:p>
    <w:p w:rsidR="00BB28C8" w:rsidRPr="009F3DC7" w:rsidRDefault="00BB28C8" w:rsidP="00862EF1">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862EF1">
      <w:pPr>
        <w:widowControl w:val="0"/>
        <w:autoSpaceDE w:val="0"/>
        <w:autoSpaceDN w:val="0"/>
        <w:adjustRightInd w:val="0"/>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862EF1">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862EF1">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862EF1">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862EF1">
            <w:pPr>
              <w:widowControl w:val="0"/>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862EF1">
            <w:pPr>
              <w:widowControl w:val="0"/>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862EF1">
            <w:pPr>
              <w:widowControl w:val="0"/>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862EF1">
            <w:pPr>
              <w:widowControl w:val="0"/>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862EF1">
      <w:pPr>
        <w:widowControl w:val="0"/>
        <w:ind w:firstLine="567"/>
        <w:rPr>
          <w:rFonts w:ascii="GHEA Grapalat" w:hAnsi="GHEA Grapalat"/>
          <w:iCs/>
          <w:color w:val="000000"/>
        </w:rPr>
      </w:pPr>
    </w:p>
    <w:p w:rsidR="00BB28C8" w:rsidRPr="009F3DC7" w:rsidRDefault="00BB28C8" w:rsidP="00862EF1">
      <w:pPr>
        <w:widowControl w:val="0"/>
        <w:ind w:left="567" w:right="566"/>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862EF1">
      <w:pPr>
        <w:widowControl w:val="0"/>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862EF1">
      <w:pPr>
        <w:pStyle w:val="BodyTextIndent"/>
        <w:widowControl w:val="0"/>
        <w:spacing w:line="240" w:lineRule="auto"/>
        <w:ind w:firstLine="567"/>
        <w:jc w:val="center"/>
        <w:rPr>
          <w:rFonts w:ascii="GHEA Grapalat" w:hAnsi="GHEA Grapalat"/>
          <w:b/>
          <w:bCs/>
          <w:iCs/>
          <w:sz w:val="24"/>
          <w:szCs w:val="24"/>
        </w:rPr>
      </w:pPr>
    </w:p>
    <w:p w:rsidR="00BB28C8" w:rsidRPr="00EF1C40" w:rsidRDefault="00BB28C8" w:rsidP="00862EF1">
      <w:pPr>
        <w:pStyle w:val="BodyTextIndent"/>
        <w:widowControl w:val="0"/>
        <w:spacing w:line="240" w:lineRule="auto"/>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862EF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862EF1">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862EF1">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862EF1">
      <w:pPr>
        <w:widowControl w:val="0"/>
        <w:tabs>
          <w:tab w:val="left" w:pos="6804"/>
          <w:tab w:val="left" w:pos="779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862EF1">
      <w:pPr>
        <w:widowControl w:val="0"/>
        <w:tabs>
          <w:tab w:val="left" w:pos="6804"/>
          <w:tab w:val="left" w:pos="7797"/>
          <w:tab w:val="left" w:pos="8789"/>
        </w:tabs>
        <w:ind w:firstLine="567"/>
        <w:jc w:val="both"/>
        <w:rPr>
          <w:rFonts w:ascii="GHEA Grapalat" w:hAnsi="GHEA Grapalat" w:cs="Sylfaen"/>
          <w:iCs/>
        </w:rPr>
      </w:pPr>
    </w:p>
    <w:p w:rsidR="00BB28C8" w:rsidRPr="009F3DC7" w:rsidRDefault="00BB28C8" w:rsidP="00862EF1">
      <w:pPr>
        <w:widowControl w:val="0"/>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862EF1">
            <w:pPr>
              <w:pStyle w:val="NormalWeb"/>
              <w:widowControl w:val="0"/>
              <w:spacing w:before="0" w:beforeAutospacing="0" w:after="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862E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DE5FE3">
            <w:pPr>
              <w:pStyle w:val="NormalWeb"/>
              <w:widowControl w:val="0"/>
              <w:spacing w:before="0" w:beforeAutospacing="0" w:after="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vAlign w:val="center"/>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DE5FE3">
            <w:pPr>
              <w:pStyle w:val="NormalWeb"/>
              <w:widowControl w:val="0"/>
              <w:spacing w:before="0" w:beforeAutospacing="0" w:after="0" w:afterAutospacing="0"/>
              <w:ind w:firstLine="567"/>
              <w:jc w:val="center"/>
              <w:rPr>
                <w:rFonts w:ascii="GHEA Grapalat" w:hAnsi="GHEA Grapalat"/>
                <w:sz w:val="16"/>
                <w:szCs w:val="16"/>
              </w:rPr>
            </w:pPr>
          </w:p>
        </w:tc>
        <w:tc>
          <w:tcPr>
            <w:tcW w:w="1173"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438"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802"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15"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743"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34"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271"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c>
          <w:tcPr>
            <w:tcW w:w="1175" w:type="dxa"/>
            <w:shd w:val="clear" w:color="auto" w:fill="auto"/>
          </w:tcPr>
          <w:p w:rsidR="00BB28C8" w:rsidRPr="00EF1C40" w:rsidRDefault="00BB28C8" w:rsidP="00DE5FE3">
            <w:pPr>
              <w:pStyle w:val="NormalWeb"/>
              <w:widowControl w:val="0"/>
              <w:spacing w:before="0" w:beforeAutospacing="0" w:after="0" w:afterAutospacing="0"/>
              <w:jc w:val="center"/>
              <w:rPr>
                <w:rFonts w:ascii="GHEA Grapalat" w:hAnsi="GHEA Grapalat"/>
                <w:sz w:val="16"/>
                <w:szCs w:val="16"/>
              </w:rPr>
            </w:pPr>
          </w:p>
        </w:tc>
      </w:tr>
    </w:tbl>
    <w:p w:rsidR="00BB28C8" w:rsidRPr="009F3DC7" w:rsidRDefault="00BB28C8" w:rsidP="00DE5FE3">
      <w:pPr>
        <w:widowControl w:val="0"/>
        <w:spacing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DE5FE3">
      <w:pPr>
        <w:widowControl w:val="0"/>
        <w:spacing w:line="360" w:lineRule="auto"/>
        <w:ind w:firstLine="567"/>
        <w:rPr>
          <w:rFonts w:ascii="GHEA Grapalat" w:hAnsi="GHEA Grapalat"/>
          <w:iCs/>
          <w:snapToGrid w:val="0"/>
          <w:color w:val="000000"/>
        </w:rPr>
      </w:pPr>
    </w:p>
    <w:tbl>
      <w:tblPr>
        <w:tblStyle w:val="TableSimple2"/>
        <w:tblW w:w="9704" w:type="dxa"/>
        <w:tblLook w:val="0000" w:firstRow="0" w:lastRow="0" w:firstColumn="0" w:lastColumn="0" w:noHBand="0" w:noVBand="0"/>
      </w:tblPr>
      <w:tblGrid>
        <w:gridCol w:w="4852"/>
        <w:gridCol w:w="4852"/>
      </w:tblGrid>
      <w:tr w:rsidR="00BB28C8" w:rsidRPr="009F3DC7" w:rsidTr="003D2146">
        <w:trPr>
          <w:trHeight w:val="266"/>
        </w:trPr>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DE5FE3">
            <w:pPr>
              <w:widowControl w:val="0"/>
              <w:ind w:firstLine="19"/>
              <w:jc w:val="center"/>
              <w:rPr>
                <w:rFonts w:ascii="GHEA Grapalat" w:hAnsi="GHEA Grapalat"/>
                <w:iCs/>
                <w:lang w:val="en-US"/>
              </w:rPr>
            </w:pPr>
            <w:r>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DE5FE3">
            <w:pPr>
              <w:widowControl w:val="0"/>
              <w:ind w:firstLine="19"/>
              <w:jc w:val="center"/>
              <w:rPr>
                <w:rFonts w:ascii="GHEA Grapalat" w:hAnsi="GHEA Grapalat"/>
                <w:iCs/>
              </w:rPr>
            </w:pPr>
            <w:r w:rsidRPr="009F3DC7">
              <w:rPr>
                <w:rFonts w:ascii="GHEA Grapalat" w:hAnsi="GHEA Grapalat"/>
              </w:rPr>
              <w:t>___________________________</w:t>
            </w:r>
          </w:p>
          <w:p w:rsidR="00BB28C8" w:rsidRPr="00E50D56" w:rsidRDefault="00BB28C8" w:rsidP="00DE5FE3">
            <w:pPr>
              <w:widowControl w:val="0"/>
              <w:spacing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DE5FE3">
            <w:pPr>
              <w:widowControl w:val="0"/>
              <w:spacing w:line="360" w:lineRule="auto"/>
              <w:ind w:firstLine="19"/>
              <w:jc w:val="center"/>
              <w:rPr>
                <w:rFonts w:ascii="GHEA Grapalat" w:hAnsi="GHEA Grapalat"/>
                <w:iCs/>
                <w:color w:val="000000"/>
              </w:rPr>
            </w:pPr>
            <w:r w:rsidRPr="009F3DC7">
              <w:rPr>
                <w:rFonts w:ascii="GHEA Grapalat" w:hAnsi="GHEA Grapalat"/>
                <w:color w:val="000000"/>
              </w:rPr>
              <w:t>М. П.</w:t>
            </w:r>
          </w:p>
        </w:tc>
      </w:tr>
    </w:tbl>
    <w:p w:rsidR="00BB28C8" w:rsidRDefault="00BB28C8" w:rsidP="00DE5FE3">
      <w:pPr>
        <w:rPr>
          <w:rFonts w:ascii="GHEA Grapalat" w:hAnsi="GHEA Grapalat" w:cs="Sylfaen"/>
          <w:b/>
        </w:rPr>
      </w:pPr>
    </w:p>
    <w:p w:rsidR="00BB28C8" w:rsidRPr="009F3DC7" w:rsidRDefault="00BB28C8" w:rsidP="00DE5FE3">
      <w:pPr>
        <w:widowControl w:val="0"/>
        <w:ind w:firstLine="567"/>
        <w:jc w:val="right"/>
        <w:rPr>
          <w:rFonts w:ascii="GHEA Grapalat" w:hAnsi="GHEA Grapalat" w:cs="Sylfaen"/>
          <w:i/>
        </w:rPr>
      </w:pPr>
      <w:r w:rsidRPr="009F3DC7">
        <w:rPr>
          <w:rFonts w:ascii="GHEA Grapalat" w:hAnsi="GHEA Grapalat"/>
          <w:i/>
        </w:rPr>
        <w:t>Приложение № 3.1</w:t>
      </w:r>
    </w:p>
    <w:p w:rsidR="00BB28C8" w:rsidRPr="009F3DC7" w:rsidRDefault="00BB28C8" w:rsidP="00DE5FE3">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DE5FE3">
      <w:pPr>
        <w:widowControl w:val="0"/>
        <w:tabs>
          <w:tab w:val="left" w:pos="360"/>
          <w:tab w:val="left" w:pos="540"/>
        </w:tabs>
        <w:ind w:firstLine="567"/>
        <w:jc w:val="center"/>
        <w:rPr>
          <w:rFonts w:ascii="GHEA Grapalat" w:hAnsi="GHEA Grapalat" w:cs="Sylfaen"/>
          <w:b/>
          <w:bCs/>
        </w:rPr>
      </w:pPr>
    </w:p>
    <w:p w:rsidR="00BB28C8" w:rsidRPr="008A435E" w:rsidRDefault="00BB28C8" w:rsidP="00DE5FE3">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DE5FE3">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DE5FE3">
      <w:pPr>
        <w:widowControl w:val="0"/>
        <w:tabs>
          <w:tab w:val="left" w:pos="360"/>
          <w:tab w:val="left" w:pos="540"/>
        </w:tabs>
        <w:ind w:firstLine="567"/>
        <w:rPr>
          <w:rFonts w:ascii="GHEA Grapalat" w:hAnsi="GHEA Grapalat" w:cs="Sylfaen"/>
        </w:rPr>
      </w:pPr>
    </w:p>
    <w:p w:rsidR="00BB28C8" w:rsidRPr="0086243C" w:rsidRDefault="00BB28C8" w:rsidP="00DE5FE3">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DE5FE3">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DE5FE3">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DE5FE3">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DE5FE3">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DE5FE3">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DE5FE3">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DE5FE3">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DE5FE3">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DE5FE3">
            <w:pPr>
              <w:widowControl w:val="0"/>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DE5FE3">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DE5FE3">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DE5FE3">
            <w:pPr>
              <w:widowControl w:val="0"/>
              <w:ind w:firstLine="567"/>
              <w:rPr>
                <w:rFonts w:ascii="GHEA Grapalat" w:hAnsi="GHEA Grapalat" w:cs="Sylfaen"/>
              </w:rPr>
            </w:pPr>
          </w:p>
        </w:tc>
      </w:tr>
    </w:tbl>
    <w:p w:rsidR="00BB28C8" w:rsidRPr="001D3DA1" w:rsidRDefault="00BB28C8" w:rsidP="00DE5FE3">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862EF1" w:rsidRPr="001D3DA1" w:rsidRDefault="00862EF1" w:rsidP="00DE5FE3">
      <w:pPr>
        <w:widowControl w:val="0"/>
        <w:tabs>
          <w:tab w:val="left" w:pos="360"/>
          <w:tab w:val="left" w:pos="540"/>
        </w:tabs>
        <w:ind w:firstLine="567"/>
        <w:jc w:val="both"/>
        <w:rPr>
          <w:rFonts w:ascii="GHEA Grapalat" w:hAnsi="GHEA Grapalat"/>
        </w:rPr>
      </w:pPr>
    </w:p>
    <w:p w:rsidR="00862EF1" w:rsidRPr="001D3DA1" w:rsidRDefault="00862EF1" w:rsidP="00DE5FE3">
      <w:pPr>
        <w:widowControl w:val="0"/>
        <w:tabs>
          <w:tab w:val="left" w:pos="360"/>
          <w:tab w:val="left" w:pos="540"/>
        </w:tabs>
        <w:ind w:firstLine="567"/>
        <w:jc w:val="both"/>
        <w:rPr>
          <w:rFonts w:ascii="GHEA Grapalat" w:hAnsi="GHEA Grapalat"/>
        </w:rPr>
      </w:pPr>
    </w:p>
    <w:p w:rsidR="00862EF1" w:rsidRPr="001D3DA1" w:rsidRDefault="00862EF1" w:rsidP="00DE5FE3">
      <w:pPr>
        <w:widowControl w:val="0"/>
        <w:tabs>
          <w:tab w:val="left" w:pos="360"/>
          <w:tab w:val="left" w:pos="540"/>
        </w:tabs>
        <w:ind w:firstLine="567"/>
        <w:jc w:val="both"/>
        <w:rPr>
          <w:rFonts w:ascii="GHEA Grapalat" w:hAnsi="GHEA Grapalat"/>
        </w:rPr>
      </w:pPr>
    </w:p>
    <w:p w:rsidR="00BB28C8" w:rsidRPr="009F3DC7" w:rsidRDefault="00BB28C8" w:rsidP="00DE5FE3">
      <w:pPr>
        <w:widowControl w:val="0"/>
        <w:jc w:val="center"/>
        <w:rPr>
          <w:rFonts w:ascii="GHEA Grapalat" w:hAnsi="GHEA Grapalat" w:cs="Sylfaen"/>
        </w:rPr>
      </w:pPr>
      <w:r w:rsidRPr="009F3DC7">
        <w:rPr>
          <w:rFonts w:ascii="GHEA Grapalat" w:hAnsi="GHEA Grapalat"/>
        </w:rPr>
        <w:t>СТОРОНЫ</w:t>
      </w:r>
    </w:p>
    <w:p w:rsidR="00BB28C8" w:rsidRPr="009F3DC7" w:rsidRDefault="00BB28C8" w:rsidP="00DE5FE3">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DE5FE3">
            <w:pPr>
              <w:widowControl w:val="0"/>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DE5FE3">
            <w:pPr>
              <w:widowControl w:val="0"/>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DE5FE3">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DE5FE3">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DE5FE3">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DE5FE3">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Default="006B5B40" w:rsidP="00DE5FE3">
      <w:pPr>
        <w:rPr>
          <w:rFonts w:ascii="GHEA Grapalat" w:hAnsi="GHEA Grapalat" w:cs="Sylfaen"/>
          <w:lang w:val="en-US"/>
        </w:rPr>
      </w:pPr>
    </w:p>
    <w:p w:rsidR="006B5B40" w:rsidRPr="009F3DC7" w:rsidRDefault="006B5B40" w:rsidP="006B5B40">
      <w:pPr>
        <w:widowControl w:val="0"/>
        <w:ind w:firstLine="567"/>
        <w:jc w:val="right"/>
        <w:rPr>
          <w:rFonts w:ascii="GHEA Grapalat" w:hAnsi="GHEA Grapalat" w:cs="Sylfaen"/>
          <w:i/>
        </w:rPr>
      </w:pPr>
      <w:r w:rsidRPr="009F3DC7">
        <w:rPr>
          <w:rFonts w:ascii="GHEA Grapalat" w:hAnsi="GHEA Grapalat"/>
          <w:i/>
        </w:rPr>
        <w:t>Приложение № 3.1</w:t>
      </w:r>
    </w:p>
    <w:p w:rsidR="006B5B40" w:rsidRPr="009F3DC7" w:rsidRDefault="006B5B40" w:rsidP="006B5B40">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6B5B40" w:rsidRPr="009F3DC7" w:rsidRDefault="006B5B40" w:rsidP="006B5B40">
      <w:pPr>
        <w:widowControl w:val="0"/>
        <w:tabs>
          <w:tab w:val="left" w:pos="360"/>
          <w:tab w:val="left" w:pos="540"/>
        </w:tabs>
        <w:ind w:firstLine="567"/>
        <w:jc w:val="center"/>
        <w:rPr>
          <w:rFonts w:ascii="GHEA Grapalat" w:hAnsi="GHEA Grapalat" w:cs="Sylfaen"/>
          <w:b/>
          <w:bCs/>
        </w:rPr>
      </w:pPr>
    </w:p>
    <w:p w:rsidR="006B5B40" w:rsidRPr="008A435E" w:rsidRDefault="006B5B40" w:rsidP="006B5B40">
      <w:pPr>
        <w:widowControl w:val="0"/>
        <w:tabs>
          <w:tab w:val="left" w:pos="2250"/>
        </w:tabs>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6B5B40" w:rsidRPr="009F3DC7" w:rsidRDefault="006B5B40" w:rsidP="006B5B40">
      <w:pPr>
        <w:widowControl w:val="0"/>
        <w:tabs>
          <w:tab w:val="left" w:pos="360"/>
          <w:tab w:val="left" w:pos="540"/>
          <w:tab w:val="left" w:pos="2250"/>
        </w:tabs>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6B5B40" w:rsidRPr="009F3DC7" w:rsidRDefault="006B5B40" w:rsidP="006B5B40">
      <w:pPr>
        <w:widowControl w:val="0"/>
        <w:tabs>
          <w:tab w:val="left" w:pos="360"/>
          <w:tab w:val="left" w:pos="540"/>
        </w:tabs>
        <w:ind w:firstLine="567"/>
        <w:rPr>
          <w:rFonts w:ascii="GHEA Grapalat" w:hAnsi="GHEA Grapalat" w:cs="Sylfaen"/>
        </w:rPr>
      </w:pPr>
    </w:p>
    <w:p w:rsidR="006B5B40" w:rsidRPr="0086243C" w:rsidRDefault="006B5B40" w:rsidP="006B5B40">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6B5B40" w:rsidRPr="0086243C" w:rsidRDefault="006B5B40" w:rsidP="006B5B40">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rsidR="006B5B40" w:rsidRPr="0086243C" w:rsidRDefault="006B5B40" w:rsidP="006B5B40">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6B5B40" w:rsidRPr="0086243C" w:rsidRDefault="006B5B40" w:rsidP="006B5B40">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6B5B40" w:rsidRPr="0086243C" w:rsidRDefault="006B5B40" w:rsidP="006B5B40">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6B5B40" w:rsidRPr="0086243C" w:rsidRDefault="006B5B40" w:rsidP="006B5B40">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6B5B40" w:rsidRPr="009F3DC7" w:rsidRDefault="006B5B40" w:rsidP="006B5B40">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5B40" w:rsidRPr="009F3DC7" w:rsidTr="00DC187D">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B5B40" w:rsidRPr="009F3DC7" w:rsidRDefault="006B5B40" w:rsidP="00DC187D">
            <w:pPr>
              <w:widowControl w:val="0"/>
              <w:jc w:val="center"/>
              <w:rPr>
                <w:rFonts w:ascii="GHEA Grapalat" w:hAnsi="GHEA Grapalat" w:cs="Sylfaen"/>
                <w:bCs/>
              </w:rPr>
            </w:pPr>
            <w:r w:rsidRPr="009F3DC7">
              <w:rPr>
                <w:rFonts w:ascii="GHEA Grapalat" w:hAnsi="GHEA Grapalat"/>
              </w:rPr>
              <w:t>Работа</w:t>
            </w:r>
          </w:p>
        </w:tc>
      </w:tr>
      <w:tr w:rsidR="006B5B40" w:rsidRPr="009F3DC7" w:rsidTr="00DC187D">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B5B40" w:rsidRPr="009F3DC7" w:rsidRDefault="006B5B40" w:rsidP="00DC187D">
            <w:pPr>
              <w:widowControl w:val="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B5B40" w:rsidRPr="009F3DC7" w:rsidRDefault="006B5B40" w:rsidP="00DC187D">
            <w:pPr>
              <w:widowControl w:val="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B5B40" w:rsidRPr="009F3DC7" w:rsidRDefault="006B5B40" w:rsidP="00DC187D">
            <w:pPr>
              <w:widowControl w:val="0"/>
              <w:jc w:val="center"/>
              <w:rPr>
                <w:rFonts w:ascii="GHEA Grapalat" w:hAnsi="GHEA Grapalat"/>
              </w:rPr>
            </w:pPr>
            <w:r w:rsidRPr="009F3DC7">
              <w:rPr>
                <w:rFonts w:ascii="GHEA Grapalat" w:hAnsi="GHEA Grapalat"/>
              </w:rPr>
              <w:t>объем (фактический)</w:t>
            </w:r>
          </w:p>
        </w:tc>
      </w:tr>
      <w:tr w:rsidR="006B5B40" w:rsidRPr="009F3DC7" w:rsidTr="00DC187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B5B40" w:rsidRPr="009F3DC7" w:rsidRDefault="006B5B40" w:rsidP="00DC187D">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B5B40" w:rsidRPr="009F3DC7" w:rsidRDefault="006B5B40" w:rsidP="00DC187D">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B5B40" w:rsidRPr="009F3DC7" w:rsidRDefault="006B5B40" w:rsidP="00DC187D">
            <w:pPr>
              <w:widowControl w:val="0"/>
              <w:ind w:firstLine="567"/>
              <w:rPr>
                <w:rFonts w:ascii="GHEA Grapalat" w:hAnsi="GHEA Grapalat" w:cs="Sylfaen"/>
              </w:rPr>
            </w:pPr>
          </w:p>
        </w:tc>
      </w:tr>
      <w:tr w:rsidR="006B5B40" w:rsidRPr="009F3DC7" w:rsidTr="00DC187D">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6B5B40" w:rsidRPr="009F3DC7" w:rsidRDefault="006B5B40" w:rsidP="00DC187D">
            <w:pPr>
              <w:widowControl w:val="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6B5B40" w:rsidRPr="009F3DC7" w:rsidRDefault="006B5B40" w:rsidP="00DC187D">
            <w:pPr>
              <w:widowControl w:val="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6B5B40" w:rsidRPr="009F3DC7" w:rsidRDefault="006B5B40" w:rsidP="00DC187D">
            <w:pPr>
              <w:widowControl w:val="0"/>
              <w:ind w:firstLine="567"/>
              <w:rPr>
                <w:rFonts w:ascii="GHEA Grapalat" w:hAnsi="GHEA Grapalat" w:cs="Sylfaen"/>
              </w:rPr>
            </w:pPr>
          </w:p>
        </w:tc>
      </w:tr>
    </w:tbl>
    <w:p w:rsidR="006B5B40" w:rsidRPr="001D3DA1" w:rsidRDefault="006B5B40" w:rsidP="006B5B40">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1D3DA1" w:rsidRDefault="006B5B40" w:rsidP="006B5B40">
      <w:pPr>
        <w:widowControl w:val="0"/>
        <w:tabs>
          <w:tab w:val="left" w:pos="360"/>
          <w:tab w:val="left" w:pos="540"/>
        </w:tabs>
        <w:ind w:firstLine="567"/>
        <w:jc w:val="both"/>
        <w:rPr>
          <w:rFonts w:ascii="GHEA Grapalat" w:hAnsi="GHEA Grapalat"/>
        </w:rPr>
      </w:pPr>
    </w:p>
    <w:p w:rsidR="006B5B40" w:rsidRPr="009F3DC7" w:rsidRDefault="006B5B40" w:rsidP="006B5B40">
      <w:pPr>
        <w:widowControl w:val="0"/>
        <w:jc w:val="center"/>
        <w:rPr>
          <w:rFonts w:ascii="GHEA Grapalat" w:hAnsi="GHEA Grapalat" w:cs="Sylfaen"/>
        </w:rPr>
      </w:pPr>
      <w:r w:rsidRPr="009F3DC7">
        <w:rPr>
          <w:rFonts w:ascii="GHEA Grapalat" w:hAnsi="GHEA Grapalat"/>
        </w:rPr>
        <w:t>СТОРОНЫ</w:t>
      </w:r>
    </w:p>
    <w:p w:rsidR="006B5B40" w:rsidRPr="009F3DC7" w:rsidRDefault="006B5B40" w:rsidP="006B5B40">
      <w:pPr>
        <w:widowControl w:val="0"/>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6B5B40" w:rsidRPr="009F3DC7" w:rsidTr="00DC187D">
        <w:tc>
          <w:tcPr>
            <w:tcW w:w="4644" w:type="dxa"/>
          </w:tcPr>
          <w:p w:rsidR="006B5B40" w:rsidRPr="009F3DC7" w:rsidRDefault="006B5B40" w:rsidP="00DC187D">
            <w:pPr>
              <w:widowControl w:val="0"/>
              <w:jc w:val="center"/>
              <w:rPr>
                <w:rFonts w:ascii="GHEA Grapalat" w:hAnsi="GHEA Grapalat" w:cs="Sylfaen"/>
                <w:b/>
                <w:bCs/>
              </w:rPr>
            </w:pPr>
            <w:r w:rsidRPr="009F3DC7">
              <w:rPr>
                <w:rFonts w:ascii="GHEA Grapalat" w:hAnsi="GHEA Grapalat"/>
                <w:b/>
              </w:rPr>
              <w:t>Сдал</w:t>
            </w:r>
          </w:p>
        </w:tc>
        <w:tc>
          <w:tcPr>
            <w:tcW w:w="4643" w:type="dxa"/>
          </w:tcPr>
          <w:p w:rsidR="006B5B40" w:rsidRPr="009F3DC7" w:rsidRDefault="006B5B40" w:rsidP="00DC187D">
            <w:pPr>
              <w:widowControl w:val="0"/>
              <w:jc w:val="center"/>
              <w:rPr>
                <w:rFonts w:ascii="GHEA Grapalat" w:hAnsi="GHEA Grapalat" w:cs="Sylfaen"/>
                <w:b/>
                <w:bCs/>
              </w:rPr>
            </w:pPr>
            <w:r w:rsidRPr="009F3DC7">
              <w:rPr>
                <w:rFonts w:ascii="GHEA Grapalat" w:hAnsi="GHEA Grapalat"/>
                <w:b/>
              </w:rPr>
              <w:t>Принял</w:t>
            </w:r>
          </w:p>
        </w:tc>
      </w:tr>
    </w:tbl>
    <w:p w:rsidR="006B5B40" w:rsidRPr="009F3DC7" w:rsidRDefault="006B5B40" w:rsidP="006B5B40">
      <w:pPr>
        <w:widowControl w:val="0"/>
        <w:jc w:val="right"/>
        <w:rPr>
          <w:rFonts w:ascii="GHEA Grapalat" w:hAnsi="GHEA Grapalat" w:cs="Sylfaen"/>
        </w:rPr>
      </w:pPr>
      <w:r w:rsidRPr="009F3DC7">
        <w:rPr>
          <w:rFonts w:ascii="GHEA Grapalat" w:hAnsi="GHEA Grapalat"/>
        </w:rPr>
        <w:t>представитель, спроектировавший заявку:</w:t>
      </w:r>
    </w:p>
    <w:p w:rsidR="006B5B40" w:rsidRPr="009F3DC7" w:rsidRDefault="006B5B40" w:rsidP="006B5B40">
      <w:pPr>
        <w:widowControl w:val="0"/>
        <w:tabs>
          <w:tab w:val="left" w:pos="360"/>
          <w:tab w:val="left" w:pos="540"/>
        </w:tabs>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5B40" w:rsidRPr="009F3DC7" w:rsidTr="00DC187D">
        <w:trPr>
          <w:tblCellSpacing w:w="7" w:type="dxa"/>
          <w:jc w:val="center"/>
        </w:trPr>
        <w:tc>
          <w:tcPr>
            <w:tcW w:w="0" w:type="auto"/>
            <w:vAlign w:val="center"/>
          </w:tcPr>
          <w:p w:rsidR="006B5B40" w:rsidRPr="009F3DC7" w:rsidRDefault="006B5B40" w:rsidP="00DC187D">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6B5B40" w:rsidRPr="00676B4F" w:rsidRDefault="006B5B40" w:rsidP="00DC187D">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6B5B40" w:rsidRPr="009F3DC7" w:rsidRDefault="006B5B40" w:rsidP="00DC187D">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6B5B40" w:rsidRPr="00676B4F" w:rsidRDefault="006B5B40" w:rsidP="00DC187D">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6B5B40" w:rsidRPr="009F3DC7" w:rsidTr="00DC187D">
        <w:trPr>
          <w:tblCellSpacing w:w="7" w:type="dxa"/>
          <w:jc w:val="center"/>
        </w:trPr>
        <w:tc>
          <w:tcPr>
            <w:tcW w:w="0" w:type="auto"/>
            <w:vAlign w:val="center"/>
          </w:tcPr>
          <w:p w:rsidR="006B5B40" w:rsidRPr="009F3DC7" w:rsidRDefault="006B5B40" w:rsidP="00DC187D">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6B5B40" w:rsidRPr="00676B4F" w:rsidRDefault="006B5B40" w:rsidP="00DC187D">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6B5B40" w:rsidRPr="009F3DC7" w:rsidRDefault="006B5B40" w:rsidP="00DC187D">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6B5B40" w:rsidRPr="00676B4F" w:rsidRDefault="006B5B40" w:rsidP="00DC187D">
            <w:pPr>
              <w:widowControl w:val="0"/>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6B5B40" w:rsidRPr="00170657" w:rsidRDefault="006B5B40" w:rsidP="006B5B40">
      <w:pPr>
        <w:rPr>
          <w:rFonts w:ascii="GHEA Grapalat" w:hAnsi="GHEA Grapalat" w:cs="Sylfaen"/>
          <w:lang w:val="en-US"/>
        </w:rPr>
      </w:pPr>
    </w:p>
    <w:p w:rsidR="006B5B40" w:rsidRDefault="006B5B40" w:rsidP="00DE5FE3">
      <w:pPr>
        <w:rPr>
          <w:rFonts w:ascii="GHEA Grapalat" w:hAnsi="GHEA Grapalat" w:cs="Sylfaen"/>
          <w:lang w:val="en-US"/>
        </w:rPr>
      </w:pPr>
      <w:bookmarkStart w:id="10" w:name="_GoBack"/>
      <w:bookmarkEnd w:id="10"/>
    </w:p>
    <w:p w:rsidR="006B5B40" w:rsidRDefault="006B5B40" w:rsidP="00DE5FE3">
      <w:pPr>
        <w:rPr>
          <w:rFonts w:ascii="GHEA Grapalat" w:hAnsi="GHEA Grapalat" w:cs="Sylfaen"/>
          <w:lang w:val="en-US"/>
        </w:rPr>
      </w:pPr>
    </w:p>
    <w:p w:rsidR="006B5B40" w:rsidRPr="00170657" w:rsidRDefault="006B5B40" w:rsidP="00DE5FE3">
      <w:pPr>
        <w:rPr>
          <w:rFonts w:ascii="GHEA Grapalat" w:hAnsi="GHEA Grapalat" w:cs="Sylfaen"/>
          <w:lang w:val="en-US"/>
        </w:rPr>
      </w:pPr>
    </w:p>
    <w:sectPr w:rsidR="006B5B40" w:rsidRPr="00170657" w:rsidSect="002156AB">
      <w:footnotePr>
        <w:pos w:val="beneathText"/>
      </w:footnotePr>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232" w:rsidRDefault="00D34232">
      <w:r>
        <w:separator/>
      </w:r>
    </w:p>
  </w:endnote>
  <w:endnote w:type="continuationSeparator" w:id="0">
    <w:p w:rsidR="00D34232" w:rsidRDefault="00D34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20B7200000000000000"/>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rap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986749"/>
      <w:docPartObj>
        <w:docPartGallery w:val="Page Numbers (Bottom of Page)"/>
        <w:docPartUnique/>
      </w:docPartObj>
    </w:sdtPr>
    <w:sdtEndPr>
      <w:rPr>
        <w:rFonts w:ascii="GHEA Grapalat" w:hAnsi="GHEA Grapalat"/>
        <w:sz w:val="24"/>
        <w:szCs w:val="24"/>
      </w:rPr>
    </w:sdtEndPr>
    <w:sdtContent>
      <w:p w:rsidR="0023531D" w:rsidRPr="003E450C" w:rsidRDefault="0023531D">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B5B40">
          <w:rPr>
            <w:rFonts w:ascii="GHEA Grapalat" w:hAnsi="GHEA Grapalat"/>
            <w:noProof/>
            <w:sz w:val="24"/>
            <w:szCs w:val="24"/>
          </w:rPr>
          <w:t>74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232" w:rsidRDefault="00D34232">
      <w:r>
        <w:separator/>
      </w:r>
    </w:p>
  </w:footnote>
  <w:footnote w:type="continuationSeparator" w:id="0">
    <w:p w:rsidR="00D34232" w:rsidRDefault="00D34232">
      <w:r>
        <w:continuationSeparator/>
      </w:r>
    </w:p>
  </w:footnote>
  <w:footnote w:id="1">
    <w:p w:rsidR="0023531D" w:rsidRPr="00793343" w:rsidRDefault="0023531D" w:rsidP="007A5F50">
      <w:pPr>
        <w:pStyle w:val="FootnoteText"/>
        <w:jc w:val="both"/>
        <w:rPr>
          <w:rFonts w:asciiTheme="minorHAnsi" w:hAnsiTheme="minorHAnsi"/>
          <w:i/>
        </w:rPr>
      </w:pPr>
    </w:p>
  </w:footnote>
  <w:footnote w:id="2">
    <w:p w:rsidR="0023531D" w:rsidRPr="00304F70" w:rsidRDefault="0023531D" w:rsidP="00304F70">
      <w:pPr>
        <w:widowControl w:val="0"/>
        <w:jc w:val="both"/>
        <w:rPr>
          <w:rFonts w:ascii="GHEA Grapalat" w:hAnsi="GHEA Grapalat"/>
          <w:i/>
          <w:sz w:val="20"/>
          <w:szCs w:val="20"/>
          <w:lang w:val="en-US"/>
        </w:rPr>
      </w:pPr>
    </w:p>
  </w:footnote>
  <w:footnote w:id="3">
    <w:p w:rsidR="0023531D" w:rsidRPr="008842CE" w:rsidRDefault="0023531D" w:rsidP="008842CE">
      <w:pPr>
        <w:pStyle w:val="FootnoteText"/>
        <w:widowControl w:val="0"/>
        <w:jc w:val="both"/>
        <w:rPr>
          <w:rFonts w:ascii="GHEA Grapalat" w:hAnsi="GHEA Grapalat"/>
          <w:lang w:val="af-ZA"/>
        </w:rPr>
      </w:pPr>
    </w:p>
  </w:footnote>
  <w:footnote w:id="4">
    <w:p w:rsidR="0023531D" w:rsidRPr="00BD16E0" w:rsidRDefault="0023531D"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rsidR="0023531D" w:rsidRPr="000C5D3D" w:rsidRDefault="0023531D"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23531D" w:rsidRPr="0092041F" w:rsidRDefault="0023531D"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w:t>
      </w:r>
      <w:proofErr w:type="gramStart"/>
      <w:r w:rsidRPr="000C5D3D">
        <w:rPr>
          <w:rFonts w:ascii="GHEA Grapalat" w:hAnsi="GHEA Grapalat"/>
          <w:i/>
        </w:rPr>
        <w:t>устанавливается следующее условие</w:t>
      </w:r>
      <w:proofErr w:type="gramEnd"/>
      <w:r w:rsidRPr="000C5D3D">
        <w:rPr>
          <w:rFonts w:ascii="GHEA Grapalat" w:hAnsi="GHEA Grapalat"/>
          <w:i/>
        </w:rPr>
        <w:t xml:space="preserve">: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23531D" w:rsidRPr="0092041F" w:rsidRDefault="0023531D" w:rsidP="00C67FAB">
      <w:pPr>
        <w:pStyle w:val="FootnoteText"/>
        <w:jc w:val="both"/>
        <w:rPr>
          <w:rFonts w:ascii="GHEA Grapalat" w:hAnsi="GHEA Grapalat"/>
          <w:i/>
        </w:rPr>
      </w:pPr>
    </w:p>
  </w:footnote>
  <w:footnote w:id="5">
    <w:p w:rsidR="0023531D" w:rsidRPr="00511966" w:rsidRDefault="0023531D" w:rsidP="00C67FAB">
      <w:pPr>
        <w:pStyle w:val="FootnoteText"/>
        <w:jc w:val="both"/>
        <w:rPr>
          <w:rFonts w:ascii="GHEA Grapalat" w:hAnsi="GHEA Grapalat"/>
          <w:i/>
        </w:rPr>
      </w:pPr>
    </w:p>
  </w:footnote>
  <w:footnote w:id="6">
    <w:p w:rsidR="0023531D" w:rsidRPr="00A31673" w:rsidRDefault="0023531D">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23531D" w:rsidRDefault="0023531D" w:rsidP="00F43FFD">
      <w:pPr>
        <w:pStyle w:val="FootnoteText"/>
        <w:jc w:val="both"/>
        <w:rPr>
          <w:rFonts w:asciiTheme="minorHAnsi" w:hAnsiTheme="minorHAnsi"/>
        </w:rPr>
      </w:pPr>
      <w:r>
        <w:rPr>
          <w:rFonts w:asciiTheme="minorHAnsi" w:hAnsiTheme="minorHAnsi"/>
        </w:rPr>
        <w:t>20</w:t>
      </w:r>
      <w:proofErr w:type="gramStart"/>
      <w:r w:rsidRPr="00F43FFD">
        <w:rPr>
          <w:rFonts w:asciiTheme="minorHAnsi" w:hAnsiTheme="minorHAnsi"/>
        </w:rPr>
        <w:t xml:space="preserve"> </w:t>
      </w:r>
      <w:r w:rsidRPr="00572B0D">
        <w:rPr>
          <w:rFonts w:asciiTheme="minorHAnsi" w:hAnsiTheme="minorHAnsi"/>
        </w:rPr>
        <w:t>Е</w:t>
      </w:r>
      <w:proofErr w:type="gramEnd"/>
      <w:r w:rsidRPr="00572B0D">
        <w:rPr>
          <w:rFonts w:asciiTheme="minorHAnsi" w:hAnsiTheme="minorHAnsi"/>
        </w:rPr>
        <w:t>сли применяется регулирование, предусмотренное предложением 2 пункта 2</w:t>
      </w:r>
      <w:r>
        <w:rPr>
          <w:rFonts w:asciiTheme="minorHAnsi" w:hAnsiTheme="minorHAnsi"/>
        </w:rPr>
        <w:t xml:space="preserve">.4 </w:t>
      </w:r>
      <w:r w:rsidRPr="00572B0D">
        <w:rPr>
          <w:rFonts w:asciiTheme="minorHAnsi" w:hAnsiTheme="minorHAnsi"/>
        </w:rPr>
        <w:t xml:space="preserve">части 1 настоящего приглашения, то </w:t>
      </w:r>
      <w:r>
        <w:rPr>
          <w:rFonts w:asciiTheme="minorHAnsi" w:hAnsiTheme="minorHAnsi"/>
        </w:rPr>
        <w:t xml:space="preserve"> слова </w:t>
      </w:r>
      <w:r w:rsidRPr="00572B0D">
        <w:rPr>
          <w:rFonts w:asciiTheme="minorHAnsi" w:hAnsiTheme="minorHAnsi"/>
        </w:rPr>
        <w:t xml:space="preserve">" обязуется в случае признания </w:t>
      </w:r>
      <w:r>
        <w:rPr>
          <w:rFonts w:asciiTheme="minorHAnsi" w:hAnsiTheme="minorHAnsi"/>
        </w:rPr>
        <w:t>ото</w:t>
      </w:r>
      <w:r w:rsidRPr="00572B0D">
        <w:rPr>
          <w:rFonts w:asciiTheme="minorHAnsi" w:hAnsiTheme="minorHAnsi"/>
        </w:rPr>
        <w:t xml:space="preserve">бранным участником в порядке и сроки, </w:t>
      </w:r>
      <w:r>
        <w:rPr>
          <w:rFonts w:asciiTheme="minorHAnsi" w:hAnsiTheme="minorHAnsi"/>
        </w:rPr>
        <w:t xml:space="preserve"> </w:t>
      </w:r>
      <w:r w:rsidRPr="00572B0D">
        <w:rPr>
          <w:rFonts w:asciiTheme="minorHAnsi" w:hAnsiTheme="minorHAnsi"/>
        </w:rPr>
        <w:t xml:space="preserve">установленные приглашением, </w:t>
      </w:r>
      <w:r>
        <w:rPr>
          <w:rFonts w:asciiTheme="minorHAnsi" w:hAnsiTheme="minorHAnsi"/>
        </w:rPr>
        <w:t xml:space="preserve"> </w:t>
      </w:r>
      <w:r w:rsidRPr="00572B0D">
        <w:rPr>
          <w:rFonts w:asciiTheme="minorHAnsi" w:hAnsiTheme="minorHAnsi"/>
        </w:rPr>
        <w:t>представить обеспечение квали</w:t>
      </w:r>
      <w:r>
        <w:rPr>
          <w:rFonts w:asciiTheme="minorHAnsi" w:hAnsiTheme="minorHAnsi"/>
        </w:rPr>
        <w:t>фикации</w:t>
      </w:r>
      <w:r w:rsidRPr="00572B0D">
        <w:rPr>
          <w:rFonts w:asciiTheme="minorHAnsi" w:hAnsiTheme="minorHAnsi"/>
        </w:rPr>
        <w:t xml:space="preserve">" </w:t>
      </w:r>
      <w:r>
        <w:rPr>
          <w:rFonts w:asciiTheme="minorHAnsi" w:hAnsiTheme="minorHAnsi"/>
        </w:rPr>
        <w:t xml:space="preserve"> заменяю</w:t>
      </w:r>
      <w:r w:rsidRPr="00572B0D">
        <w:rPr>
          <w:rFonts w:asciiTheme="minorHAnsi" w:hAnsiTheme="minorHAnsi"/>
        </w:rPr>
        <w:t>тся</w:t>
      </w:r>
      <w:r>
        <w:rPr>
          <w:rFonts w:asciiTheme="minorHAnsi" w:hAnsiTheme="minorHAnsi"/>
        </w:rPr>
        <w:t xml:space="preserve"> словами </w:t>
      </w:r>
      <w:r w:rsidRPr="00572B0D">
        <w:rPr>
          <w:rFonts w:asciiTheme="minorHAnsi" w:hAnsiTheme="minorHAnsi"/>
        </w:rPr>
        <w:t xml:space="preserve"> </w:t>
      </w:r>
      <w:r w:rsidRPr="00A96BD2">
        <w:rPr>
          <w:rFonts w:asciiTheme="minorHAnsi" w:hAnsiTheme="minorHAnsi"/>
        </w:rPr>
        <w:t>" по состоянию</w:t>
      </w:r>
      <w:r w:rsidRPr="0079260F">
        <w:rPr>
          <w:rFonts w:asciiTheme="minorHAnsi" w:hAnsiTheme="minorHAnsi"/>
        </w:rPr>
        <w:t xml:space="preserve"> на день открытия заявок имеет рейтинг кредитоспособности, присвоенный авторитетными международными организациями (</w:t>
      </w:r>
      <w:proofErr w:type="spellStart"/>
      <w:r w:rsidRPr="0079260F">
        <w:rPr>
          <w:rFonts w:asciiTheme="minorHAnsi" w:hAnsiTheme="minorHAnsi"/>
        </w:rPr>
        <w:t>Fitch</w:t>
      </w:r>
      <w:proofErr w:type="spellEnd"/>
      <w:r w:rsidRPr="0079260F">
        <w:rPr>
          <w:rFonts w:asciiTheme="minorHAnsi" w:hAnsiTheme="minorHAnsi"/>
        </w:rPr>
        <w:t xml:space="preserve">, </w:t>
      </w:r>
      <w:proofErr w:type="spellStart"/>
      <w:r w:rsidRPr="0079260F">
        <w:rPr>
          <w:rFonts w:asciiTheme="minorHAnsi" w:hAnsiTheme="minorHAnsi"/>
        </w:rPr>
        <w:t>Moodys</w:t>
      </w:r>
      <w:proofErr w:type="spellEnd"/>
      <w:r w:rsidRPr="0079260F">
        <w:rPr>
          <w:rFonts w:asciiTheme="minorHAnsi" w:hAnsiTheme="minorHAnsi"/>
        </w:rPr>
        <w:t xml:space="preserve">, </w:t>
      </w:r>
      <w:proofErr w:type="spellStart"/>
      <w:r w:rsidRPr="0079260F">
        <w:rPr>
          <w:rFonts w:asciiTheme="minorHAnsi" w:hAnsiTheme="minorHAnsi"/>
        </w:rPr>
        <w:t>Standard</w:t>
      </w:r>
      <w:proofErr w:type="spellEnd"/>
      <w:r w:rsidRPr="0079260F">
        <w:rPr>
          <w:rFonts w:asciiTheme="minorHAnsi" w:hAnsiTheme="minorHAnsi"/>
        </w:rPr>
        <w:t xml:space="preserve"> &amp; </w:t>
      </w:r>
      <w:proofErr w:type="spellStart"/>
      <w:r w:rsidRPr="0079260F">
        <w:rPr>
          <w:rFonts w:asciiTheme="minorHAnsi" w:hAnsiTheme="minorHAnsi"/>
        </w:rPr>
        <w:t>Poor's</w:t>
      </w:r>
      <w:proofErr w:type="spellEnd"/>
      <w:r w:rsidRPr="0079260F">
        <w:rPr>
          <w:rFonts w:asciiTheme="minorHAnsi" w:hAnsiTheme="minorHAnsi"/>
        </w:rPr>
        <w:t>) как минимум в размере суверенного рейтинга Республики Армения</w:t>
      </w:r>
      <w:r w:rsidRPr="00572B0D">
        <w:rPr>
          <w:rFonts w:asciiTheme="minorHAnsi" w:hAnsiTheme="minorHAnsi"/>
        </w:rPr>
        <w:t>"</w:t>
      </w:r>
      <w:r>
        <w:rPr>
          <w:rFonts w:asciiTheme="minorHAnsi" w:hAnsiTheme="minorHAnsi"/>
        </w:rPr>
        <w:t>.</w:t>
      </w:r>
      <w:r w:rsidRPr="00572B0D">
        <w:rPr>
          <w:rFonts w:asciiTheme="minorHAnsi" w:hAnsiTheme="minorHAnsi"/>
        </w:rPr>
        <w:t xml:space="preserve"> </w:t>
      </w:r>
      <w:r w:rsidRPr="00120B4A">
        <w:rPr>
          <w:rFonts w:asciiTheme="minorHAnsi" w:hAnsiTheme="minorHAnsi"/>
        </w:rPr>
        <w:t>При этом отмечается и размер рейтинга</w:t>
      </w:r>
    </w:p>
    <w:p w:rsidR="0023531D" w:rsidRDefault="0023531D" w:rsidP="006B3E56">
      <w:pPr>
        <w:jc w:val="both"/>
      </w:pPr>
    </w:p>
    <w:p w:rsidR="0023531D" w:rsidRDefault="0023531D"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3531D" w:rsidRPr="00BE1F2C" w:rsidRDefault="0023531D"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rsidR="0023531D" w:rsidRPr="00BE1F2C" w:rsidRDefault="0023531D"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23531D" w:rsidRDefault="0023531D" w:rsidP="006B3E56">
      <w:pPr>
        <w:pStyle w:val="FootnoteText"/>
        <w:rPr>
          <w:rFonts w:asciiTheme="minorHAnsi" w:hAnsiTheme="minorHAnsi"/>
          <w:lang w:val="af-ZA"/>
        </w:rPr>
      </w:pPr>
    </w:p>
  </w:footnote>
  <w:footnote w:id="8">
    <w:p w:rsidR="0023531D" w:rsidRPr="00A25D1B" w:rsidRDefault="0023531D"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9">
    <w:p w:rsidR="0023531D" w:rsidRPr="00DC619D" w:rsidRDefault="0023531D"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23531D" w:rsidRPr="00D3436F" w:rsidRDefault="0023531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rsidR="0023531D" w:rsidRPr="00D3436F" w:rsidRDefault="0023531D">
      <w:pPr>
        <w:pStyle w:val="FootnoteText"/>
        <w:rPr>
          <w:lang w:val="es-ES"/>
        </w:rPr>
      </w:pPr>
    </w:p>
  </w:footnote>
  <w:footnote w:id="11">
    <w:p w:rsidR="0023531D" w:rsidRPr="00217344" w:rsidRDefault="0023531D"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23531D" w:rsidRPr="008842CE" w:rsidRDefault="0023531D"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3531D" w:rsidRPr="008842CE" w:rsidRDefault="0023531D" w:rsidP="003D2FE2">
      <w:pPr>
        <w:pStyle w:val="FootnoteText"/>
        <w:jc w:val="both"/>
        <w:rPr>
          <w:rFonts w:ascii="GHEA Grapalat" w:hAnsi="GHEA Grapalat"/>
        </w:rPr>
      </w:pPr>
    </w:p>
  </w:footnote>
  <w:footnote w:id="13">
    <w:p w:rsidR="0023531D" w:rsidRPr="008842CE" w:rsidRDefault="0023531D" w:rsidP="003D2FE2">
      <w:pPr>
        <w:pStyle w:val="FootnoteText"/>
        <w:jc w:val="both"/>
      </w:pPr>
    </w:p>
  </w:footnote>
  <w:footnote w:id="14">
    <w:p w:rsidR="0023531D" w:rsidRPr="00217344" w:rsidRDefault="0023531D"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23531D" w:rsidRPr="008842CE" w:rsidRDefault="0023531D"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3531D" w:rsidRPr="008842CE" w:rsidRDefault="0023531D" w:rsidP="000A214C">
      <w:pPr>
        <w:pStyle w:val="FootnoteText"/>
        <w:jc w:val="both"/>
        <w:rPr>
          <w:rFonts w:ascii="GHEA Grapalat" w:hAnsi="GHEA Grapalat"/>
        </w:rPr>
      </w:pPr>
    </w:p>
  </w:footnote>
  <w:footnote w:id="16">
    <w:p w:rsidR="0023531D" w:rsidRPr="008842CE" w:rsidRDefault="0023531D" w:rsidP="000A214C">
      <w:pPr>
        <w:pStyle w:val="FootnoteText"/>
        <w:jc w:val="both"/>
      </w:pPr>
    </w:p>
  </w:footnote>
  <w:footnote w:id="17">
    <w:p w:rsidR="0023531D" w:rsidRPr="008842CE" w:rsidRDefault="0023531D"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23531D" w:rsidRPr="00124BE9" w:rsidRDefault="0023531D" w:rsidP="00BB28C8">
      <w:pPr>
        <w:pStyle w:val="FootnoteText"/>
        <w:widowControl w:val="0"/>
        <w:jc w:val="both"/>
        <w:rPr>
          <w:rFonts w:ascii="GHEA Grapalat" w:hAnsi="GHEA Grapalat"/>
          <w:lang w:val="hy-AM"/>
        </w:rPr>
      </w:pPr>
      <w:r>
        <w:rPr>
          <w:rStyle w:val="FootnoteReference"/>
        </w:rPr>
        <w:t>19</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9">
    <w:p w:rsidR="0023531D" w:rsidRPr="00AA52B7" w:rsidRDefault="0023531D" w:rsidP="00BB28C8">
      <w:pPr>
        <w:pStyle w:val="FootnoteText"/>
        <w:jc w:val="both"/>
        <w:rPr>
          <w:rFonts w:ascii="GHEA Grapalat" w:hAnsi="GHEA Grapalat"/>
          <w:i/>
        </w:rPr>
      </w:pPr>
      <w:r>
        <w:rPr>
          <w:rStyle w:val="FootnoteReference"/>
        </w:rPr>
        <w:t>21</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rsidR="0023531D" w:rsidRPr="00552088" w:rsidRDefault="0023531D" w:rsidP="00BB28C8">
      <w:pPr>
        <w:pStyle w:val="FootnoteText"/>
        <w:jc w:val="both"/>
        <w:rPr>
          <w:rFonts w:ascii="GHEA Grapalat" w:hAnsi="GHEA Grapalat"/>
          <w:lang w:val="hy-AM"/>
        </w:rPr>
      </w:pPr>
      <w:r w:rsidRPr="00FE3DC2">
        <w:rPr>
          <w:rFonts w:ascii="GHEA Grapalat" w:hAnsi="GHEA Grapalat"/>
          <w:i/>
        </w:rPr>
        <w:t xml:space="preserve">Если договор включает в себя больше одного лота, то штраф исчисляется в отношении общей </w:t>
      </w:r>
      <w:r w:rsidRPr="00AC7DC5">
        <w:rPr>
          <w:rFonts w:ascii="GHEA Grapalat" w:hAnsi="GHEA Grapalat"/>
          <w:i/>
        </w:rPr>
        <w:t>цены, установленной договором на этот лот.</w:t>
      </w:r>
    </w:p>
    <w:p w:rsidR="0023531D" w:rsidRPr="00124BE9" w:rsidRDefault="0023531D" w:rsidP="00BB28C8">
      <w:pPr>
        <w:pStyle w:val="FootnoteText"/>
        <w:widowControl w:val="0"/>
        <w:jc w:val="both"/>
        <w:rPr>
          <w:rFonts w:ascii="GHEA Grapalat" w:hAnsi="GHEA Grapalat"/>
          <w:lang w:val="hy-AM"/>
        </w:rPr>
      </w:pPr>
      <w:r w:rsidRPr="00124BE9">
        <w:rPr>
          <w:rFonts w:ascii="GHEA Grapalat" w:hAnsi="GHEA Grapalat"/>
          <w:i/>
        </w:rPr>
        <w:t>.</w:t>
      </w:r>
    </w:p>
  </w:footnote>
  <w:footnote w:id="20">
    <w:p w:rsidR="0023531D" w:rsidRPr="00124BE9" w:rsidRDefault="0023531D" w:rsidP="00BB28C8">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23531D" w:rsidRPr="00124BE9" w:rsidRDefault="0023531D" w:rsidP="00BB28C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23531D" w:rsidRPr="00124BE9" w:rsidRDefault="0023531D" w:rsidP="00BB28C8">
      <w:pPr>
        <w:pStyle w:val="FootnoteText"/>
        <w:widowControl w:val="0"/>
        <w:jc w:val="both"/>
        <w:rPr>
          <w:rFonts w:ascii="GHEA Grapalat" w:hAnsi="GHEA Grapalat"/>
          <w:lang w:val="hy-AM"/>
        </w:rPr>
      </w:pPr>
      <w:r>
        <w:rPr>
          <w:rStyle w:val="FootnoteReference"/>
        </w:rPr>
        <w:t>24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rsidR="0023531D" w:rsidRPr="00FE1085" w:rsidRDefault="0023531D" w:rsidP="002E5519">
      <w:pPr>
        <w:pStyle w:val="FootnoteText"/>
        <w:widowControl w:val="0"/>
        <w:jc w:val="both"/>
        <w:rPr>
          <w:rFonts w:ascii="GHEA Grapalat" w:hAnsi="GHEA Grapalat"/>
          <w:i/>
        </w:rPr>
      </w:pPr>
    </w:p>
  </w:footnote>
  <w:footnote w:id="24">
    <w:p w:rsidR="0023531D" w:rsidRPr="00990481" w:rsidRDefault="0023531D" w:rsidP="002E5519">
      <w:pPr>
        <w:pStyle w:val="FootnoteText"/>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w:t>
      </w:r>
      <w:r>
        <w:rPr>
          <w:rFonts w:ascii="GHEA Grapalat" w:hAnsi="GHEA Grapalat"/>
          <w:i/>
        </w:rPr>
        <w:t xml:space="preserve"> включаются в данное приложение</w:t>
      </w:r>
      <w:r w:rsidRPr="00990481">
        <w:rPr>
          <w:rFonts w:ascii="GHEA Grapalat" w:hAnsi="GHEA Grapalat"/>
          <w:i/>
        </w:rPr>
        <w:t>.</w:t>
      </w:r>
    </w:p>
  </w:footnote>
  <w:footnote w:id="25">
    <w:p w:rsidR="0023531D" w:rsidRPr="00E861BF" w:rsidRDefault="0023531D" w:rsidP="002E5519">
      <w:pPr>
        <w:pStyle w:val="FootnoteText"/>
        <w:widowControl w:val="0"/>
        <w:jc w:val="both"/>
        <w:rPr>
          <w:rFonts w:ascii="GHEA Grapalat" w:hAnsi="GHEA Grapalat"/>
          <w:i/>
        </w:rPr>
      </w:pPr>
    </w:p>
  </w:footnote>
  <w:footnote w:id="26">
    <w:p w:rsidR="0023531D" w:rsidRPr="009202E9" w:rsidRDefault="0023531D" w:rsidP="002E5519">
      <w:pPr>
        <w:pStyle w:val="FootnoteText"/>
        <w:widowControl w:val="0"/>
        <w:jc w:val="both"/>
      </w:pPr>
      <w:r w:rsidRPr="008842CE">
        <w:rPr>
          <w:rStyle w:val="FootnoteReference"/>
        </w:rPr>
        <w:t>*</w:t>
      </w:r>
      <w:r w:rsidRPr="008842CE">
        <w:rPr>
          <w:rFonts w:ascii="GHEA Grapalat" w:hAnsi="GHEA Grapalat"/>
          <w:i/>
        </w:rPr>
        <w:t>Подлежащие уплате суммы представляются в порядке возрастания</w:t>
      </w:r>
    </w:p>
  </w:footnote>
  <w:footnote w:id="27">
    <w:p w:rsidR="0023531D" w:rsidRPr="008842CE" w:rsidRDefault="0023531D" w:rsidP="002E5519">
      <w:pPr>
        <w:widowControl w:val="0"/>
        <w:jc w:val="both"/>
        <w:rPr>
          <w:rFonts w:ascii="GHEA Grapalat" w:hAnsi="GHEA Grapalat"/>
          <w:i/>
          <w:sz w:val="20"/>
          <w:szCs w:val="20"/>
        </w:rPr>
      </w:pPr>
      <w:r w:rsidRPr="008842CE">
        <w:rPr>
          <w:rStyle w:val="FootnoteReference"/>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A3117"/>
    <w:multiLevelType w:val="hybridMultilevel"/>
    <w:tmpl w:val="F3780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04F7555"/>
    <w:multiLevelType w:val="multilevel"/>
    <w:tmpl w:val="3870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9F6D3E"/>
    <w:multiLevelType w:val="multilevel"/>
    <w:tmpl w:val="8B106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8C6ED7"/>
    <w:multiLevelType w:val="multilevel"/>
    <w:tmpl w:val="100C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8057F66"/>
    <w:multiLevelType w:val="multilevel"/>
    <w:tmpl w:val="97901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E524DF"/>
    <w:multiLevelType w:val="multilevel"/>
    <w:tmpl w:val="73E0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2"/>
  </w:num>
  <w:num w:numId="5">
    <w:abstractNumId w:val="1"/>
  </w:num>
  <w:num w:numId="6">
    <w:abstractNumId w:val="0"/>
  </w:num>
  <w:num w:numId="7">
    <w:abstractNumId w:val="4"/>
  </w:num>
  <w:num w:numId="8">
    <w:abstractNumId w:val="14"/>
  </w:num>
  <w:num w:numId="9">
    <w:abstractNumId w:val="13"/>
  </w:num>
  <w:num w:numId="10">
    <w:abstractNumId w:val="10"/>
  </w:num>
  <w:num w:numId="11">
    <w:abstractNumId w:val="8"/>
  </w:num>
  <w:num w:numId="12">
    <w:abstractNumId w:val="6"/>
  </w:num>
  <w:num w:numId="13">
    <w:abstractNumId w:val="11"/>
  </w:num>
  <w:num w:numId="14">
    <w:abstractNumId w:val="3"/>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7F4"/>
    <w:rsid w:val="00002C23"/>
    <w:rsid w:val="000031E3"/>
    <w:rsid w:val="000033BC"/>
    <w:rsid w:val="00003DF0"/>
    <w:rsid w:val="000052D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4CED"/>
    <w:rsid w:val="00037DDE"/>
    <w:rsid w:val="000408D8"/>
    <w:rsid w:val="00041263"/>
    <w:rsid w:val="00041366"/>
    <w:rsid w:val="000424BA"/>
    <w:rsid w:val="000429FE"/>
    <w:rsid w:val="00042BD4"/>
    <w:rsid w:val="00043225"/>
    <w:rsid w:val="0004387F"/>
    <w:rsid w:val="00046BAC"/>
    <w:rsid w:val="00046E05"/>
    <w:rsid w:val="000473EF"/>
    <w:rsid w:val="00050C96"/>
    <w:rsid w:val="00051225"/>
    <w:rsid w:val="00051490"/>
    <w:rsid w:val="0005165A"/>
    <w:rsid w:val="00051B7F"/>
    <w:rsid w:val="00051F89"/>
    <w:rsid w:val="00052084"/>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2B5"/>
    <w:rsid w:val="00072775"/>
    <w:rsid w:val="00072BC8"/>
    <w:rsid w:val="00073430"/>
    <w:rsid w:val="000735B0"/>
    <w:rsid w:val="00073A04"/>
    <w:rsid w:val="00073A09"/>
    <w:rsid w:val="00073DA4"/>
    <w:rsid w:val="00074992"/>
    <w:rsid w:val="00074CC1"/>
    <w:rsid w:val="000752B1"/>
    <w:rsid w:val="00075997"/>
    <w:rsid w:val="00075AAD"/>
    <w:rsid w:val="000763E5"/>
    <w:rsid w:val="00077062"/>
    <w:rsid w:val="00077BB9"/>
    <w:rsid w:val="00080205"/>
    <w:rsid w:val="00080311"/>
    <w:rsid w:val="00080C4E"/>
    <w:rsid w:val="00080E73"/>
    <w:rsid w:val="000811C1"/>
    <w:rsid w:val="000814B8"/>
    <w:rsid w:val="000820B2"/>
    <w:rsid w:val="000822C1"/>
    <w:rsid w:val="00082679"/>
    <w:rsid w:val="00082ADC"/>
    <w:rsid w:val="00082DE0"/>
    <w:rsid w:val="00083558"/>
    <w:rsid w:val="000836D9"/>
    <w:rsid w:val="000845F6"/>
    <w:rsid w:val="00084B51"/>
    <w:rsid w:val="00084D46"/>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FC5"/>
    <w:rsid w:val="000A504A"/>
    <w:rsid w:val="000A5316"/>
    <w:rsid w:val="000A5B16"/>
    <w:rsid w:val="000A679A"/>
    <w:rsid w:val="000A6B75"/>
    <w:rsid w:val="000A72AD"/>
    <w:rsid w:val="000A7528"/>
    <w:rsid w:val="000B033F"/>
    <w:rsid w:val="000B0924"/>
    <w:rsid w:val="000B0B17"/>
    <w:rsid w:val="000B259E"/>
    <w:rsid w:val="000B269D"/>
    <w:rsid w:val="000B2CFA"/>
    <w:rsid w:val="000B33B2"/>
    <w:rsid w:val="000B3864"/>
    <w:rsid w:val="000B5EDF"/>
    <w:rsid w:val="000B629D"/>
    <w:rsid w:val="000B6A70"/>
    <w:rsid w:val="000B6C50"/>
    <w:rsid w:val="000B6E8D"/>
    <w:rsid w:val="000B700B"/>
    <w:rsid w:val="000B7066"/>
    <w:rsid w:val="000B751B"/>
    <w:rsid w:val="000B7641"/>
    <w:rsid w:val="000B7C54"/>
    <w:rsid w:val="000C062F"/>
    <w:rsid w:val="000C0A9D"/>
    <w:rsid w:val="000C165F"/>
    <w:rsid w:val="000C1F01"/>
    <w:rsid w:val="000C264F"/>
    <w:rsid w:val="000C36C6"/>
    <w:rsid w:val="000C3BD3"/>
    <w:rsid w:val="000C3F69"/>
    <w:rsid w:val="000C50AF"/>
    <w:rsid w:val="000C5A09"/>
    <w:rsid w:val="000C5CC1"/>
    <w:rsid w:val="000C5D3D"/>
    <w:rsid w:val="000C6BA1"/>
    <w:rsid w:val="000C6E1C"/>
    <w:rsid w:val="000C6F81"/>
    <w:rsid w:val="000D07E4"/>
    <w:rsid w:val="000D10F1"/>
    <w:rsid w:val="000D16B6"/>
    <w:rsid w:val="000D18B8"/>
    <w:rsid w:val="000D1BED"/>
    <w:rsid w:val="000D2527"/>
    <w:rsid w:val="000D273F"/>
    <w:rsid w:val="000D2D8A"/>
    <w:rsid w:val="000D3006"/>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14"/>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0C95"/>
    <w:rsid w:val="0010109E"/>
    <w:rsid w:val="001017E8"/>
    <w:rsid w:val="00101C9A"/>
    <w:rsid w:val="00101F06"/>
    <w:rsid w:val="0010213D"/>
    <w:rsid w:val="00102B32"/>
    <w:rsid w:val="0010323D"/>
    <w:rsid w:val="00103763"/>
    <w:rsid w:val="00104071"/>
    <w:rsid w:val="00104861"/>
    <w:rsid w:val="0010519D"/>
    <w:rsid w:val="00106365"/>
    <w:rsid w:val="00106BA3"/>
    <w:rsid w:val="00106D44"/>
    <w:rsid w:val="00106DEE"/>
    <w:rsid w:val="00107136"/>
    <w:rsid w:val="00110330"/>
    <w:rsid w:val="00110534"/>
    <w:rsid w:val="00110C05"/>
    <w:rsid w:val="00110D13"/>
    <w:rsid w:val="00111FFB"/>
    <w:rsid w:val="0011340E"/>
    <w:rsid w:val="00113F0D"/>
    <w:rsid w:val="0011423D"/>
    <w:rsid w:val="00115905"/>
    <w:rsid w:val="001159FA"/>
    <w:rsid w:val="0011611E"/>
    <w:rsid w:val="00116BD4"/>
    <w:rsid w:val="00117020"/>
    <w:rsid w:val="00117833"/>
    <w:rsid w:val="00117964"/>
    <w:rsid w:val="00117DAA"/>
    <w:rsid w:val="0012024E"/>
    <w:rsid w:val="00120B4A"/>
    <w:rsid w:val="00122FC9"/>
    <w:rsid w:val="00123294"/>
    <w:rsid w:val="001235E7"/>
    <w:rsid w:val="00123A23"/>
    <w:rsid w:val="00123F5E"/>
    <w:rsid w:val="00124461"/>
    <w:rsid w:val="00124DFD"/>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9BD"/>
    <w:rsid w:val="00143BD7"/>
    <w:rsid w:val="00143E8C"/>
    <w:rsid w:val="00143E9D"/>
    <w:rsid w:val="0014472E"/>
    <w:rsid w:val="00144E38"/>
    <w:rsid w:val="00144F73"/>
    <w:rsid w:val="001458D6"/>
    <w:rsid w:val="00145CC3"/>
    <w:rsid w:val="0014610E"/>
    <w:rsid w:val="00146685"/>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6D4A"/>
    <w:rsid w:val="001675BD"/>
    <w:rsid w:val="00167898"/>
    <w:rsid w:val="001679A6"/>
    <w:rsid w:val="00170657"/>
    <w:rsid w:val="00171E80"/>
    <w:rsid w:val="001723D6"/>
    <w:rsid w:val="001724D7"/>
    <w:rsid w:val="00172B38"/>
    <w:rsid w:val="00172BC4"/>
    <w:rsid w:val="001732FB"/>
    <w:rsid w:val="00173708"/>
    <w:rsid w:val="00174304"/>
    <w:rsid w:val="00174DAB"/>
    <w:rsid w:val="00174FE1"/>
    <w:rsid w:val="0017563B"/>
    <w:rsid w:val="001757A9"/>
    <w:rsid w:val="00175F3E"/>
    <w:rsid w:val="00175F8F"/>
    <w:rsid w:val="00175FDC"/>
    <w:rsid w:val="001763F5"/>
    <w:rsid w:val="00176A38"/>
    <w:rsid w:val="00176A92"/>
    <w:rsid w:val="00176C64"/>
    <w:rsid w:val="001775FE"/>
    <w:rsid w:val="00177A5C"/>
    <w:rsid w:val="00177D71"/>
    <w:rsid w:val="00180134"/>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4B1"/>
    <w:rsid w:val="001A2579"/>
    <w:rsid w:val="001A2F72"/>
    <w:rsid w:val="001A3FEC"/>
    <w:rsid w:val="001A43A4"/>
    <w:rsid w:val="001A4EF7"/>
    <w:rsid w:val="001A5BC8"/>
    <w:rsid w:val="001A5C02"/>
    <w:rsid w:val="001A6561"/>
    <w:rsid w:val="001A673E"/>
    <w:rsid w:val="001A6994"/>
    <w:rsid w:val="001A6B31"/>
    <w:rsid w:val="001A77DF"/>
    <w:rsid w:val="001A7934"/>
    <w:rsid w:val="001B0D9A"/>
    <w:rsid w:val="001B1050"/>
    <w:rsid w:val="001B12B1"/>
    <w:rsid w:val="001B1370"/>
    <w:rsid w:val="001B1483"/>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4AB4"/>
    <w:rsid w:val="001C6688"/>
    <w:rsid w:val="001C76F7"/>
    <w:rsid w:val="001D0249"/>
    <w:rsid w:val="001D0BA2"/>
    <w:rsid w:val="001D129F"/>
    <w:rsid w:val="001D179F"/>
    <w:rsid w:val="001D1D00"/>
    <w:rsid w:val="001D209D"/>
    <w:rsid w:val="001D2D62"/>
    <w:rsid w:val="001D3DA1"/>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7733"/>
    <w:rsid w:val="001F0335"/>
    <w:rsid w:val="001F0371"/>
    <w:rsid w:val="001F0B18"/>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37E6"/>
    <w:rsid w:val="00213830"/>
    <w:rsid w:val="00213EB8"/>
    <w:rsid w:val="00213F79"/>
    <w:rsid w:val="00214462"/>
    <w:rsid w:val="00214A4F"/>
    <w:rsid w:val="00215532"/>
    <w:rsid w:val="002156AB"/>
    <w:rsid w:val="00215D0E"/>
    <w:rsid w:val="00216275"/>
    <w:rsid w:val="002166CE"/>
    <w:rsid w:val="00217344"/>
    <w:rsid w:val="00217710"/>
    <w:rsid w:val="00220ACB"/>
    <w:rsid w:val="00220C7C"/>
    <w:rsid w:val="002218FE"/>
    <w:rsid w:val="00221C7B"/>
    <w:rsid w:val="0022247D"/>
    <w:rsid w:val="002238E0"/>
    <w:rsid w:val="00223F35"/>
    <w:rsid w:val="002240AB"/>
    <w:rsid w:val="00224914"/>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B94"/>
    <w:rsid w:val="0023531D"/>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4F"/>
    <w:rsid w:val="00264B4D"/>
    <w:rsid w:val="002653D9"/>
    <w:rsid w:val="00265A4B"/>
    <w:rsid w:val="00265D18"/>
    <w:rsid w:val="00266522"/>
    <w:rsid w:val="002665A4"/>
    <w:rsid w:val="00266F2F"/>
    <w:rsid w:val="002674D5"/>
    <w:rsid w:val="002704F9"/>
    <w:rsid w:val="0027052A"/>
    <w:rsid w:val="00270A9A"/>
    <w:rsid w:val="00270D59"/>
    <w:rsid w:val="002716CA"/>
    <w:rsid w:val="00271DF6"/>
    <w:rsid w:val="0027256A"/>
    <w:rsid w:val="002728E8"/>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BAA"/>
    <w:rsid w:val="00291919"/>
    <w:rsid w:val="00291EFF"/>
    <w:rsid w:val="002920F1"/>
    <w:rsid w:val="002926D4"/>
    <w:rsid w:val="0029293C"/>
    <w:rsid w:val="002931A8"/>
    <w:rsid w:val="00293A25"/>
    <w:rsid w:val="00293A76"/>
    <w:rsid w:val="002941F2"/>
    <w:rsid w:val="00294BD5"/>
    <w:rsid w:val="00294F67"/>
    <w:rsid w:val="00294FFF"/>
    <w:rsid w:val="0029515A"/>
    <w:rsid w:val="002A058F"/>
    <w:rsid w:val="002A0700"/>
    <w:rsid w:val="002A0C06"/>
    <w:rsid w:val="002A0F45"/>
    <w:rsid w:val="002A10B2"/>
    <w:rsid w:val="002A1FAC"/>
    <w:rsid w:val="002A2B6F"/>
    <w:rsid w:val="002A3785"/>
    <w:rsid w:val="002A3FC1"/>
    <w:rsid w:val="002A4554"/>
    <w:rsid w:val="002A464D"/>
    <w:rsid w:val="002A4BE0"/>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AC1"/>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4305"/>
    <w:rsid w:val="002E477F"/>
    <w:rsid w:val="002E530A"/>
    <w:rsid w:val="002E531D"/>
    <w:rsid w:val="002E5519"/>
    <w:rsid w:val="002E5FDA"/>
    <w:rsid w:val="002E727E"/>
    <w:rsid w:val="002E7EE1"/>
    <w:rsid w:val="002F0651"/>
    <w:rsid w:val="002F0989"/>
    <w:rsid w:val="002F1AB3"/>
    <w:rsid w:val="002F1F24"/>
    <w:rsid w:val="002F1F78"/>
    <w:rsid w:val="002F2045"/>
    <w:rsid w:val="002F2657"/>
    <w:rsid w:val="002F2A55"/>
    <w:rsid w:val="002F2B23"/>
    <w:rsid w:val="002F35FE"/>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6A"/>
    <w:rsid w:val="00301EBE"/>
    <w:rsid w:val="00303402"/>
    <w:rsid w:val="00303732"/>
    <w:rsid w:val="003041A8"/>
    <w:rsid w:val="00304237"/>
    <w:rsid w:val="00304436"/>
    <w:rsid w:val="00304D64"/>
    <w:rsid w:val="00304F70"/>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693"/>
    <w:rsid w:val="00312737"/>
    <w:rsid w:val="00313093"/>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388"/>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66D"/>
    <w:rsid w:val="003427DF"/>
    <w:rsid w:val="003436A5"/>
    <w:rsid w:val="00345909"/>
    <w:rsid w:val="0034683C"/>
    <w:rsid w:val="003468B8"/>
    <w:rsid w:val="00346A23"/>
    <w:rsid w:val="00347499"/>
    <w:rsid w:val="003475E1"/>
    <w:rsid w:val="0034777A"/>
    <w:rsid w:val="003500D1"/>
    <w:rsid w:val="00350210"/>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988"/>
    <w:rsid w:val="00386E4B"/>
    <w:rsid w:val="003871DA"/>
    <w:rsid w:val="00387F87"/>
    <w:rsid w:val="003910B8"/>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6E8"/>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5D18"/>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56A5"/>
    <w:rsid w:val="003D7720"/>
    <w:rsid w:val="003D7DA6"/>
    <w:rsid w:val="003D7F8E"/>
    <w:rsid w:val="003E01D5"/>
    <w:rsid w:val="003E029A"/>
    <w:rsid w:val="003E077D"/>
    <w:rsid w:val="003E0A5B"/>
    <w:rsid w:val="003E1213"/>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9C"/>
    <w:rsid w:val="003F6CF8"/>
    <w:rsid w:val="003F71DE"/>
    <w:rsid w:val="003F762C"/>
    <w:rsid w:val="003F7B41"/>
    <w:rsid w:val="003F7F2F"/>
    <w:rsid w:val="004004BE"/>
    <w:rsid w:val="0040112D"/>
    <w:rsid w:val="0040140A"/>
    <w:rsid w:val="004019BF"/>
    <w:rsid w:val="00401B30"/>
    <w:rsid w:val="00401BA5"/>
    <w:rsid w:val="00402941"/>
    <w:rsid w:val="00402BC3"/>
    <w:rsid w:val="00403109"/>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F1E"/>
    <w:rsid w:val="0041739A"/>
    <w:rsid w:val="004175B6"/>
    <w:rsid w:val="00417E48"/>
    <w:rsid w:val="00417F33"/>
    <w:rsid w:val="004216C5"/>
    <w:rsid w:val="00421AEB"/>
    <w:rsid w:val="00422802"/>
    <w:rsid w:val="00422F57"/>
    <w:rsid w:val="00423C6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866"/>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D68"/>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963"/>
    <w:rsid w:val="00472E68"/>
    <w:rsid w:val="00473C49"/>
    <w:rsid w:val="00473CF5"/>
    <w:rsid w:val="004749BD"/>
    <w:rsid w:val="00475591"/>
    <w:rsid w:val="0047592C"/>
    <w:rsid w:val="00475DA7"/>
    <w:rsid w:val="0047619C"/>
    <w:rsid w:val="0047676B"/>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5FB"/>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2EEA"/>
    <w:rsid w:val="004C3803"/>
    <w:rsid w:val="004C3A53"/>
    <w:rsid w:val="004C4CC7"/>
    <w:rsid w:val="004C5A91"/>
    <w:rsid w:val="004C5C21"/>
    <w:rsid w:val="004C5CF3"/>
    <w:rsid w:val="004C78E7"/>
    <w:rsid w:val="004D0281"/>
    <w:rsid w:val="004D0AE2"/>
    <w:rsid w:val="004D0D74"/>
    <w:rsid w:val="004D0EA7"/>
    <w:rsid w:val="004D1C32"/>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0994"/>
    <w:rsid w:val="00501516"/>
    <w:rsid w:val="0050161D"/>
    <w:rsid w:val="005020A2"/>
    <w:rsid w:val="00502397"/>
    <w:rsid w:val="005024D2"/>
    <w:rsid w:val="00503288"/>
    <w:rsid w:val="00503B5D"/>
    <w:rsid w:val="00503BFB"/>
    <w:rsid w:val="00504133"/>
    <w:rsid w:val="0050520C"/>
    <w:rsid w:val="00506832"/>
    <w:rsid w:val="00506873"/>
    <w:rsid w:val="00507FEA"/>
    <w:rsid w:val="00510110"/>
    <w:rsid w:val="00510157"/>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AF1"/>
    <w:rsid w:val="005305C8"/>
    <w:rsid w:val="00530C17"/>
    <w:rsid w:val="00530DA1"/>
    <w:rsid w:val="00530F97"/>
    <w:rsid w:val="0053262C"/>
    <w:rsid w:val="00532EDD"/>
    <w:rsid w:val="00533989"/>
    <w:rsid w:val="00534395"/>
    <w:rsid w:val="00534468"/>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4E5"/>
    <w:rsid w:val="00541A22"/>
    <w:rsid w:val="00541E27"/>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9B0"/>
    <w:rsid w:val="005646FC"/>
    <w:rsid w:val="0056625A"/>
    <w:rsid w:val="00567040"/>
    <w:rsid w:val="00567893"/>
    <w:rsid w:val="00570E84"/>
    <w:rsid w:val="005716B8"/>
    <w:rsid w:val="00571702"/>
    <w:rsid w:val="00571F29"/>
    <w:rsid w:val="00572464"/>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4FA5"/>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A35"/>
    <w:rsid w:val="005A3D17"/>
    <w:rsid w:val="005A3DC6"/>
    <w:rsid w:val="005A3EB8"/>
    <w:rsid w:val="005A3EDC"/>
    <w:rsid w:val="005A405F"/>
    <w:rsid w:val="005A4324"/>
    <w:rsid w:val="005A46E2"/>
    <w:rsid w:val="005A57B8"/>
    <w:rsid w:val="005A6435"/>
    <w:rsid w:val="005A6587"/>
    <w:rsid w:val="005A6E91"/>
    <w:rsid w:val="005A79EE"/>
    <w:rsid w:val="005A7A04"/>
    <w:rsid w:val="005A7FD2"/>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B1C"/>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E7DD1"/>
    <w:rsid w:val="005E7DEF"/>
    <w:rsid w:val="005F0715"/>
    <w:rsid w:val="005F09CE"/>
    <w:rsid w:val="005F1793"/>
    <w:rsid w:val="005F1CC0"/>
    <w:rsid w:val="005F1DBB"/>
    <w:rsid w:val="005F1F95"/>
    <w:rsid w:val="005F25EF"/>
    <w:rsid w:val="005F2C25"/>
    <w:rsid w:val="005F2F3B"/>
    <w:rsid w:val="005F3264"/>
    <w:rsid w:val="005F53F2"/>
    <w:rsid w:val="005F581A"/>
    <w:rsid w:val="005F6DED"/>
    <w:rsid w:val="005F7C1D"/>
    <w:rsid w:val="00605075"/>
    <w:rsid w:val="0060526C"/>
    <w:rsid w:val="00605382"/>
    <w:rsid w:val="00606328"/>
    <w:rsid w:val="0060652B"/>
    <w:rsid w:val="00606B84"/>
    <w:rsid w:val="00607120"/>
    <w:rsid w:val="00607F7B"/>
    <w:rsid w:val="006105DA"/>
    <w:rsid w:val="00610F61"/>
    <w:rsid w:val="00611998"/>
    <w:rsid w:val="0061284B"/>
    <w:rsid w:val="006132ED"/>
    <w:rsid w:val="00614934"/>
    <w:rsid w:val="00614DBE"/>
    <w:rsid w:val="0061522D"/>
    <w:rsid w:val="006154C5"/>
    <w:rsid w:val="00615570"/>
    <w:rsid w:val="00615B35"/>
    <w:rsid w:val="00616AAA"/>
    <w:rsid w:val="0061730F"/>
    <w:rsid w:val="00617764"/>
    <w:rsid w:val="00617A6E"/>
    <w:rsid w:val="00617E3A"/>
    <w:rsid w:val="00620A5A"/>
    <w:rsid w:val="00621255"/>
    <w:rsid w:val="00621C7A"/>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BB"/>
    <w:rsid w:val="00630CC3"/>
    <w:rsid w:val="0063101C"/>
    <w:rsid w:val="00631432"/>
    <w:rsid w:val="00631744"/>
    <w:rsid w:val="00631785"/>
    <w:rsid w:val="00631C2B"/>
    <w:rsid w:val="00632AC2"/>
    <w:rsid w:val="00632EAC"/>
    <w:rsid w:val="00633389"/>
    <w:rsid w:val="006333F6"/>
    <w:rsid w:val="00633E1E"/>
    <w:rsid w:val="006345B8"/>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50073"/>
    <w:rsid w:val="00650313"/>
    <w:rsid w:val="00650458"/>
    <w:rsid w:val="006505D2"/>
    <w:rsid w:val="0065124D"/>
    <w:rsid w:val="00651408"/>
    <w:rsid w:val="006519EF"/>
    <w:rsid w:val="00651D27"/>
    <w:rsid w:val="00651E02"/>
    <w:rsid w:val="006521E5"/>
    <w:rsid w:val="006527F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1C48"/>
    <w:rsid w:val="0067389F"/>
    <w:rsid w:val="00673BD3"/>
    <w:rsid w:val="00673D0A"/>
    <w:rsid w:val="00675684"/>
    <w:rsid w:val="00675740"/>
    <w:rsid w:val="0067579A"/>
    <w:rsid w:val="00675873"/>
    <w:rsid w:val="00676178"/>
    <w:rsid w:val="00677499"/>
    <w:rsid w:val="00677658"/>
    <w:rsid w:val="00681F45"/>
    <w:rsid w:val="0068264F"/>
    <w:rsid w:val="00682C7B"/>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C4E"/>
    <w:rsid w:val="006953B6"/>
    <w:rsid w:val="0069574A"/>
    <w:rsid w:val="006968E8"/>
    <w:rsid w:val="00697031"/>
    <w:rsid w:val="00697C38"/>
    <w:rsid w:val="00697C9B"/>
    <w:rsid w:val="006A0321"/>
    <w:rsid w:val="006A0D8B"/>
    <w:rsid w:val="006A134C"/>
    <w:rsid w:val="006A13FB"/>
    <w:rsid w:val="006A14B3"/>
    <w:rsid w:val="006A150C"/>
    <w:rsid w:val="006A180E"/>
    <w:rsid w:val="006A1922"/>
    <w:rsid w:val="006A1F61"/>
    <w:rsid w:val="006A202F"/>
    <w:rsid w:val="006A26BE"/>
    <w:rsid w:val="006A3C8A"/>
    <w:rsid w:val="006A475C"/>
    <w:rsid w:val="006A4AFC"/>
    <w:rsid w:val="006A5026"/>
    <w:rsid w:val="006A6D19"/>
    <w:rsid w:val="006A6E86"/>
    <w:rsid w:val="006B0116"/>
    <w:rsid w:val="006B0566"/>
    <w:rsid w:val="006B16EB"/>
    <w:rsid w:val="006B232C"/>
    <w:rsid w:val="006B2369"/>
    <w:rsid w:val="006B2F02"/>
    <w:rsid w:val="006B30BA"/>
    <w:rsid w:val="006B3AE3"/>
    <w:rsid w:val="006B3B3D"/>
    <w:rsid w:val="006B3E56"/>
    <w:rsid w:val="006B3E66"/>
    <w:rsid w:val="006B4238"/>
    <w:rsid w:val="006B489C"/>
    <w:rsid w:val="006B50F3"/>
    <w:rsid w:val="006B5588"/>
    <w:rsid w:val="006B572D"/>
    <w:rsid w:val="006B5849"/>
    <w:rsid w:val="006B5893"/>
    <w:rsid w:val="006B5B40"/>
    <w:rsid w:val="006B6337"/>
    <w:rsid w:val="006B6951"/>
    <w:rsid w:val="006C00C9"/>
    <w:rsid w:val="006C0236"/>
    <w:rsid w:val="006C08B6"/>
    <w:rsid w:val="006C1293"/>
    <w:rsid w:val="006C12EC"/>
    <w:rsid w:val="006C15F1"/>
    <w:rsid w:val="006C1D25"/>
    <w:rsid w:val="006C229E"/>
    <w:rsid w:val="006C2B56"/>
    <w:rsid w:val="006C2C13"/>
    <w:rsid w:val="006C2F98"/>
    <w:rsid w:val="006C3068"/>
    <w:rsid w:val="006C3115"/>
    <w:rsid w:val="006C330D"/>
    <w:rsid w:val="006C47F0"/>
    <w:rsid w:val="006C679A"/>
    <w:rsid w:val="006C7FD7"/>
    <w:rsid w:val="006D0B02"/>
    <w:rsid w:val="006D0D6F"/>
    <w:rsid w:val="006D0E83"/>
    <w:rsid w:val="006D1196"/>
    <w:rsid w:val="006D1826"/>
    <w:rsid w:val="006D1BA0"/>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F44"/>
    <w:rsid w:val="006F012B"/>
    <w:rsid w:val="006F02F7"/>
    <w:rsid w:val="006F0685"/>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398"/>
    <w:rsid w:val="007006D6"/>
    <w:rsid w:val="00700C81"/>
    <w:rsid w:val="00701157"/>
    <w:rsid w:val="007014DE"/>
    <w:rsid w:val="007017E0"/>
    <w:rsid w:val="007019EA"/>
    <w:rsid w:val="00702A06"/>
    <w:rsid w:val="007032AC"/>
    <w:rsid w:val="007035C9"/>
    <w:rsid w:val="00704898"/>
    <w:rsid w:val="00705492"/>
    <w:rsid w:val="00705706"/>
    <w:rsid w:val="007066AC"/>
    <w:rsid w:val="007072C5"/>
    <w:rsid w:val="0070731F"/>
    <w:rsid w:val="00707B86"/>
    <w:rsid w:val="00710C1B"/>
    <w:rsid w:val="00712311"/>
    <w:rsid w:val="0071252A"/>
    <w:rsid w:val="00712DB8"/>
    <w:rsid w:val="007131F4"/>
    <w:rsid w:val="00713746"/>
    <w:rsid w:val="00713A8E"/>
    <w:rsid w:val="0071687B"/>
    <w:rsid w:val="0071689A"/>
    <w:rsid w:val="00716F47"/>
    <w:rsid w:val="00720009"/>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488"/>
    <w:rsid w:val="00731129"/>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6F42"/>
    <w:rsid w:val="00757100"/>
    <w:rsid w:val="00757281"/>
    <w:rsid w:val="007578A9"/>
    <w:rsid w:val="007579D0"/>
    <w:rsid w:val="00757A3F"/>
    <w:rsid w:val="00757D6C"/>
    <w:rsid w:val="007602A3"/>
    <w:rsid w:val="00760462"/>
    <w:rsid w:val="007606F8"/>
    <w:rsid w:val="00760CCC"/>
    <w:rsid w:val="00760E9B"/>
    <w:rsid w:val="00761A4D"/>
    <w:rsid w:val="00761EBF"/>
    <w:rsid w:val="00761EC8"/>
    <w:rsid w:val="00762026"/>
    <w:rsid w:val="0076257C"/>
    <w:rsid w:val="0076368E"/>
    <w:rsid w:val="0076384C"/>
    <w:rsid w:val="007642C2"/>
    <w:rsid w:val="007646F8"/>
    <w:rsid w:val="00764AAD"/>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12AE"/>
    <w:rsid w:val="007A16FB"/>
    <w:rsid w:val="007A2020"/>
    <w:rsid w:val="007A2E03"/>
    <w:rsid w:val="007A2FC9"/>
    <w:rsid w:val="007A3487"/>
    <w:rsid w:val="007A34A6"/>
    <w:rsid w:val="007A3EE6"/>
    <w:rsid w:val="007A40C1"/>
    <w:rsid w:val="007A4BB9"/>
    <w:rsid w:val="007A5F50"/>
    <w:rsid w:val="007A6841"/>
    <w:rsid w:val="007A7D71"/>
    <w:rsid w:val="007A7DEB"/>
    <w:rsid w:val="007B00E3"/>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112C"/>
    <w:rsid w:val="008013BF"/>
    <w:rsid w:val="008013DA"/>
    <w:rsid w:val="00801AC7"/>
    <w:rsid w:val="00801C15"/>
    <w:rsid w:val="00802C55"/>
    <w:rsid w:val="008030B6"/>
    <w:rsid w:val="00803ED8"/>
    <w:rsid w:val="008040A9"/>
    <w:rsid w:val="0080436E"/>
    <w:rsid w:val="0080437A"/>
    <w:rsid w:val="0080490E"/>
    <w:rsid w:val="008051B3"/>
    <w:rsid w:val="008055DB"/>
    <w:rsid w:val="00806EF0"/>
    <w:rsid w:val="00807178"/>
    <w:rsid w:val="0080777B"/>
    <w:rsid w:val="00807F1E"/>
    <w:rsid w:val="00807F3B"/>
    <w:rsid w:val="008105B4"/>
    <w:rsid w:val="008106C0"/>
    <w:rsid w:val="0081091D"/>
    <w:rsid w:val="00810F23"/>
    <w:rsid w:val="00811D16"/>
    <w:rsid w:val="0081276E"/>
    <w:rsid w:val="00813485"/>
    <w:rsid w:val="00813CE0"/>
    <w:rsid w:val="00814DBD"/>
    <w:rsid w:val="0081568C"/>
    <w:rsid w:val="00816381"/>
    <w:rsid w:val="00816505"/>
    <w:rsid w:val="0081738C"/>
    <w:rsid w:val="008200A5"/>
    <w:rsid w:val="00820257"/>
    <w:rsid w:val="00820BA4"/>
    <w:rsid w:val="0082102B"/>
    <w:rsid w:val="008218B4"/>
    <w:rsid w:val="00821921"/>
    <w:rsid w:val="008223F5"/>
    <w:rsid w:val="00822942"/>
    <w:rsid w:val="008229D3"/>
    <w:rsid w:val="00822E50"/>
    <w:rsid w:val="00823044"/>
    <w:rsid w:val="00823E0A"/>
    <w:rsid w:val="008243B8"/>
    <w:rsid w:val="0082440E"/>
    <w:rsid w:val="00824DF7"/>
    <w:rsid w:val="00824F68"/>
    <w:rsid w:val="0082522B"/>
    <w:rsid w:val="008258A1"/>
    <w:rsid w:val="00825AAE"/>
    <w:rsid w:val="00826193"/>
    <w:rsid w:val="008264EB"/>
    <w:rsid w:val="008269CF"/>
    <w:rsid w:val="00830036"/>
    <w:rsid w:val="00830445"/>
    <w:rsid w:val="00830AD3"/>
    <w:rsid w:val="00830D4D"/>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34E"/>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D7B"/>
    <w:rsid w:val="00861EC8"/>
    <w:rsid w:val="00862230"/>
    <w:rsid w:val="008626E5"/>
    <w:rsid w:val="008628CD"/>
    <w:rsid w:val="00862EF1"/>
    <w:rsid w:val="00863197"/>
    <w:rsid w:val="00863687"/>
    <w:rsid w:val="00863B5B"/>
    <w:rsid w:val="00863E4D"/>
    <w:rsid w:val="008642B0"/>
    <w:rsid w:val="008657F2"/>
    <w:rsid w:val="00865E9B"/>
    <w:rsid w:val="008661BF"/>
    <w:rsid w:val="00867FC3"/>
    <w:rsid w:val="008702CB"/>
    <w:rsid w:val="008716DF"/>
    <w:rsid w:val="0087175D"/>
    <w:rsid w:val="00871E55"/>
    <w:rsid w:val="0087222B"/>
    <w:rsid w:val="008730A8"/>
    <w:rsid w:val="00873162"/>
    <w:rsid w:val="0087341E"/>
    <w:rsid w:val="0087360C"/>
    <w:rsid w:val="00873A3C"/>
    <w:rsid w:val="00873D42"/>
    <w:rsid w:val="00873FE9"/>
    <w:rsid w:val="008743F2"/>
    <w:rsid w:val="00874EE2"/>
    <w:rsid w:val="00875D7E"/>
    <w:rsid w:val="00875F09"/>
    <w:rsid w:val="0087667F"/>
    <w:rsid w:val="008769B4"/>
    <w:rsid w:val="00876D7D"/>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4DEE"/>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BAC"/>
    <w:rsid w:val="008B314A"/>
    <w:rsid w:val="008B332C"/>
    <w:rsid w:val="008B4DB1"/>
    <w:rsid w:val="008B4FDA"/>
    <w:rsid w:val="008B56A4"/>
    <w:rsid w:val="008B73CD"/>
    <w:rsid w:val="008B7BE2"/>
    <w:rsid w:val="008B7F88"/>
    <w:rsid w:val="008C16C2"/>
    <w:rsid w:val="008C17DA"/>
    <w:rsid w:val="008C208B"/>
    <w:rsid w:val="008C28C9"/>
    <w:rsid w:val="008C343E"/>
    <w:rsid w:val="008C3509"/>
    <w:rsid w:val="008C353D"/>
    <w:rsid w:val="008C417C"/>
    <w:rsid w:val="008C56FA"/>
    <w:rsid w:val="008C5A17"/>
    <w:rsid w:val="008C5F2A"/>
    <w:rsid w:val="008C5FC1"/>
    <w:rsid w:val="008C6800"/>
    <w:rsid w:val="008C6886"/>
    <w:rsid w:val="008C6A78"/>
    <w:rsid w:val="008C750C"/>
    <w:rsid w:val="008D0121"/>
    <w:rsid w:val="008D0995"/>
    <w:rsid w:val="008D0A48"/>
    <w:rsid w:val="008D0BCF"/>
    <w:rsid w:val="008D0FB6"/>
    <w:rsid w:val="008D22AE"/>
    <w:rsid w:val="008D24C2"/>
    <w:rsid w:val="008D262F"/>
    <w:rsid w:val="008D294A"/>
    <w:rsid w:val="008D2B99"/>
    <w:rsid w:val="008D352C"/>
    <w:rsid w:val="008D3FD5"/>
    <w:rsid w:val="008D4137"/>
    <w:rsid w:val="008D4370"/>
    <w:rsid w:val="008D493D"/>
    <w:rsid w:val="008D5016"/>
    <w:rsid w:val="008D5489"/>
    <w:rsid w:val="008D5704"/>
    <w:rsid w:val="008D5808"/>
    <w:rsid w:val="008D5FDD"/>
    <w:rsid w:val="008D67EF"/>
    <w:rsid w:val="008D68DB"/>
    <w:rsid w:val="008D6A46"/>
    <w:rsid w:val="008D77B2"/>
    <w:rsid w:val="008D7CAC"/>
    <w:rsid w:val="008D7F6F"/>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10C"/>
    <w:rsid w:val="008F527F"/>
    <w:rsid w:val="008F5CDF"/>
    <w:rsid w:val="008F6706"/>
    <w:rsid w:val="008F6B74"/>
    <w:rsid w:val="008F7838"/>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8F2"/>
    <w:rsid w:val="00905984"/>
    <w:rsid w:val="00906204"/>
    <w:rsid w:val="0090647B"/>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7"/>
    <w:rsid w:val="00917FAA"/>
    <w:rsid w:val="00920009"/>
    <w:rsid w:val="0092041F"/>
    <w:rsid w:val="009215EA"/>
    <w:rsid w:val="009229DF"/>
    <w:rsid w:val="009230C2"/>
    <w:rsid w:val="00923711"/>
    <w:rsid w:val="00924434"/>
    <w:rsid w:val="00926470"/>
    <w:rsid w:val="00926875"/>
    <w:rsid w:val="0092717E"/>
    <w:rsid w:val="00927888"/>
    <w:rsid w:val="00931A1F"/>
    <w:rsid w:val="00932115"/>
    <w:rsid w:val="009321EA"/>
    <w:rsid w:val="0093354D"/>
    <w:rsid w:val="0093355C"/>
    <w:rsid w:val="009335A0"/>
    <w:rsid w:val="0093396A"/>
    <w:rsid w:val="00933E74"/>
    <w:rsid w:val="0093460D"/>
    <w:rsid w:val="00934B33"/>
    <w:rsid w:val="00934FCC"/>
    <w:rsid w:val="00935003"/>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1E1"/>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D11"/>
    <w:rsid w:val="009574CD"/>
    <w:rsid w:val="009577E7"/>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4EA"/>
    <w:rsid w:val="00967680"/>
    <w:rsid w:val="00967BD5"/>
    <w:rsid w:val="00970000"/>
    <w:rsid w:val="0097080F"/>
    <w:rsid w:val="00971CAE"/>
    <w:rsid w:val="00971F12"/>
    <w:rsid w:val="00971F4A"/>
    <w:rsid w:val="00972AC5"/>
    <w:rsid w:val="00972C1A"/>
    <w:rsid w:val="00973298"/>
    <w:rsid w:val="009732B6"/>
    <w:rsid w:val="00973601"/>
    <w:rsid w:val="0097362A"/>
    <w:rsid w:val="00973BAB"/>
    <w:rsid w:val="00973FB1"/>
    <w:rsid w:val="0097432B"/>
    <w:rsid w:val="009771B9"/>
    <w:rsid w:val="009775DB"/>
    <w:rsid w:val="00981214"/>
    <w:rsid w:val="009813C4"/>
    <w:rsid w:val="00981540"/>
    <w:rsid w:val="0098244A"/>
    <w:rsid w:val="00983AF5"/>
    <w:rsid w:val="00984456"/>
    <w:rsid w:val="00984BDB"/>
    <w:rsid w:val="00985291"/>
    <w:rsid w:val="009859D5"/>
    <w:rsid w:val="009865B0"/>
    <w:rsid w:val="009873F3"/>
    <w:rsid w:val="009874C7"/>
    <w:rsid w:val="00987504"/>
    <w:rsid w:val="0098780A"/>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E8C"/>
    <w:rsid w:val="00996FDC"/>
    <w:rsid w:val="00997050"/>
    <w:rsid w:val="00997686"/>
    <w:rsid w:val="009979DD"/>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913"/>
    <w:rsid w:val="009D0916"/>
    <w:rsid w:val="009D0DB0"/>
    <w:rsid w:val="009D158E"/>
    <w:rsid w:val="009D2AE5"/>
    <w:rsid w:val="009D352B"/>
    <w:rsid w:val="009D3F0E"/>
    <w:rsid w:val="009D47AF"/>
    <w:rsid w:val="009D55A4"/>
    <w:rsid w:val="009D6D1A"/>
    <w:rsid w:val="009D71F8"/>
    <w:rsid w:val="009D78BC"/>
    <w:rsid w:val="009D7EFF"/>
    <w:rsid w:val="009E07EE"/>
    <w:rsid w:val="009E0C7F"/>
    <w:rsid w:val="009E0E87"/>
    <w:rsid w:val="009E1181"/>
    <w:rsid w:val="009E19C7"/>
    <w:rsid w:val="009E2596"/>
    <w:rsid w:val="009E27FC"/>
    <w:rsid w:val="009E2CA7"/>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551D"/>
    <w:rsid w:val="00A06CC8"/>
    <w:rsid w:val="00A0752B"/>
    <w:rsid w:val="00A104D1"/>
    <w:rsid w:val="00A108D5"/>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7070"/>
    <w:rsid w:val="00A37BFD"/>
    <w:rsid w:val="00A4028C"/>
    <w:rsid w:val="00A40446"/>
    <w:rsid w:val="00A4067E"/>
    <w:rsid w:val="00A412F1"/>
    <w:rsid w:val="00A4137D"/>
    <w:rsid w:val="00A41F94"/>
    <w:rsid w:val="00A42E71"/>
    <w:rsid w:val="00A43166"/>
    <w:rsid w:val="00A4360B"/>
    <w:rsid w:val="00A438E2"/>
    <w:rsid w:val="00A43D3A"/>
    <w:rsid w:val="00A4426D"/>
    <w:rsid w:val="00A45662"/>
    <w:rsid w:val="00A4566B"/>
    <w:rsid w:val="00A45946"/>
    <w:rsid w:val="00A45D0A"/>
    <w:rsid w:val="00A46389"/>
    <w:rsid w:val="00A46A54"/>
    <w:rsid w:val="00A46D89"/>
    <w:rsid w:val="00A46F92"/>
    <w:rsid w:val="00A4729F"/>
    <w:rsid w:val="00A5050E"/>
    <w:rsid w:val="00A509B3"/>
    <w:rsid w:val="00A50C53"/>
    <w:rsid w:val="00A51D7C"/>
    <w:rsid w:val="00A52061"/>
    <w:rsid w:val="00A524AC"/>
    <w:rsid w:val="00A530B3"/>
    <w:rsid w:val="00A5482B"/>
    <w:rsid w:val="00A5512C"/>
    <w:rsid w:val="00A55E59"/>
    <w:rsid w:val="00A55FEE"/>
    <w:rsid w:val="00A56536"/>
    <w:rsid w:val="00A572D8"/>
    <w:rsid w:val="00A60D0F"/>
    <w:rsid w:val="00A60D60"/>
    <w:rsid w:val="00A61746"/>
    <w:rsid w:val="00A619F2"/>
    <w:rsid w:val="00A61A2A"/>
    <w:rsid w:val="00A62933"/>
    <w:rsid w:val="00A63445"/>
    <w:rsid w:val="00A63D83"/>
    <w:rsid w:val="00A63EB8"/>
    <w:rsid w:val="00A64339"/>
    <w:rsid w:val="00A65307"/>
    <w:rsid w:val="00A65C38"/>
    <w:rsid w:val="00A6609C"/>
    <w:rsid w:val="00A660E4"/>
    <w:rsid w:val="00A66431"/>
    <w:rsid w:val="00A66E37"/>
    <w:rsid w:val="00A6756D"/>
    <w:rsid w:val="00A677CD"/>
    <w:rsid w:val="00A67C7C"/>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2D35"/>
    <w:rsid w:val="00A8328A"/>
    <w:rsid w:val="00A835E3"/>
    <w:rsid w:val="00A86287"/>
    <w:rsid w:val="00A863CC"/>
    <w:rsid w:val="00A863E1"/>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46C"/>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66F"/>
    <w:rsid w:val="00AB2E1E"/>
    <w:rsid w:val="00AB2F8A"/>
    <w:rsid w:val="00AB3267"/>
    <w:rsid w:val="00AB3D55"/>
    <w:rsid w:val="00AB3FFE"/>
    <w:rsid w:val="00AB4EAB"/>
    <w:rsid w:val="00AB5AF2"/>
    <w:rsid w:val="00AB5D5B"/>
    <w:rsid w:val="00AB5E50"/>
    <w:rsid w:val="00AB6434"/>
    <w:rsid w:val="00AB64C0"/>
    <w:rsid w:val="00AB65DB"/>
    <w:rsid w:val="00AB7629"/>
    <w:rsid w:val="00AB77E2"/>
    <w:rsid w:val="00AB7D2E"/>
    <w:rsid w:val="00AC0541"/>
    <w:rsid w:val="00AC082E"/>
    <w:rsid w:val="00AC2B65"/>
    <w:rsid w:val="00AC30D5"/>
    <w:rsid w:val="00AC3B57"/>
    <w:rsid w:val="00AC3F2F"/>
    <w:rsid w:val="00AC4EAF"/>
    <w:rsid w:val="00AC5807"/>
    <w:rsid w:val="00AC6523"/>
    <w:rsid w:val="00AC743C"/>
    <w:rsid w:val="00AC7A2E"/>
    <w:rsid w:val="00AD0BEB"/>
    <w:rsid w:val="00AD1066"/>
    <w:rsid w:val="00AD1BFE"/>
    <w:rsid w:val="00AD2081"/>
    <w:rsid w:val="00AD305B"/>
    <w:rsid w:val="00AD34C9"/>
    <w:rsid w:val="00AD3AA4"/>
    <w:rsid w:val="00AD522C"/>
    <w:rsid w:val="00AD5D68"/>
    <w:rsid w:val="00AD6738"/>
    <w:rsid w:val="00AD7B20"/>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1E3"/>
    <w:rsid w:val="00AE679C"/>
    <w:rsid w:val="00AE70BE"/>
    <w:rsid w:val="00AE73A7"/>
    <w:rsid w:val="00AE7AA3"/>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5DDF"/>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364F"/>
    <w:rsid w:val="00B4374E"/>
    <w:rsid w:val="00B439A7"/>
    <w:rsid w:val="00B44A67"/>
    <w:rsid w:val="00B4517A"/>
    <w:rsid w:val="00B45B39"/>
    <w:rsid w:val="00B46279"/>
    <w:rsid w:val="00B46D58"/>
    <w:rsid w:val="00B4794D"/>
    <w:rsid w:val="00B47B3A"/>
    <w:rsid w:val="00B50054"/>
    <w:rsid w:val="00B5087B"/>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36C"/>
    <w:rsid w:val="00B73AB8"/>
    <w:rsid w:val="00B73DE0"/>
    <w:rsid w:val="00B74013"/>
    <w:rsid w:val="00B744F6"/>
    <w:rsid w:val="00B74B63"/>
    <w:rsid w:val="00B75687"/>
    <w:rsid w:val="00B7727E"/>
    <w:rsid w:val="00B77FA6"/>
    <w:rsid w:val="00B81AD3"/>
    <w:rsid w:val="00B843BE"/>
    <w:rsid w:val="00B847B6"/>
    <w:rsid w:val="00B848EB"/>
    <w:rsid w:val="00B853BF"/>
    <w:rsid w:val="00B8636F"/>
    <w:rsid w:val="00B86BCB"/>
    <w:rsid w:val="00B86C5F"/>
    <w:rsid w:val="00B86F78"/>
    <w:rsid w:val="00B90C52"/>
    <w:rsid w:val="00B9100A"/>
    <w:rsid w:val="00B925B0"/>
    <w:rsid w:val="00B92CA7"/>
    <w:rsid w:val="00B92CCA"/>
    <w:rsid w:val="00B92EEA"/>
    <w:rsid w:val="00B932B8"/>
    <w:rsid w:val="00B941D0"/>
    <w:rsid w:val="00B94D6E"/>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8C8"/>
    <w:rsid w:val="00BB3575"/>
    <w:rsid w:val="00BB3A31"/>
    <w:rsid w:val="00BB4ADD"/>
    <w:rsid w:val="00BB500A"/>
    <w:rsid w:val="00BB50D0"/>
    <w:rsid w:val="00BB52F9"/>
    <w:rsid w:val="00BB5B81"/>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AC3"/>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5381"/>
    <w:rsid w:val="00BE54A9"/>
    <w:rsid w:val="00BE5525"/>
    <w:rsid w:val="00BE557F"/>
    <w:rsid w:val="00BE6363"/>
    <w:rsid w:val="00BE6F5D"/>
    <w:rsid w:val="00BE7FE1"/>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431"/>
    <w:rsid w:val="00C0413D"/>
    <w:rsid w:val="00C04176"/>
    <w:rsid w:val="00C061D3"/>
    <w:rsid w:val="00C061DC"/>
    <w:rsid w:val="00C06409"/>
    <w:rsid w:val="00C07EE8"/>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51D"/>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1976"/>
    <w:rsid w:val="00C324F0"/>
    <w:rsid w:val="00C32A6D"/>
    <w:rsid w:val="00C32B5B"/>
    <w:rsid w:val="00C33115"/>
    <w:rsid w:val="00C338D8"/>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5620"/>
    <w:rsid w:val="00C45778"/>
    <w:rsid w:val="00C45B20"/>
    <w:rsid w:val="00C464BA"/>
    <w:rsid w:val="00C46BEF"/>
    <w:rsid w:val="00C47000"/>
    <w:rsid w:val="00C47315"/>
    <w:rsid w:val="00C47611"/>
    <w:rsid w:val="00C4795F"/>
    <w:rsid w:val="00C47A9F"/>
    <w:rsid w:val="00C47C21"/>
    <w:rsid w:val="00C47D55"/>
    <w:rsid w:val="00C50D71"/>
    <w:rsid w:val="00C51512"/>
    <w:rsid w:val="00C5180C"/>
    <w:rsid w:val="00C527F9"/>
    <w:rsid w:val="00C5310C"/>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BCA"/>
    <w:rsid w:val="00C90D3E"/>
    <w:rsid w:val="00C9153B"/>
    <w:rsid w:val="00C91F69"/>
    <w:rsid w:val="00C94323"/>
    <w:rsid w:val="00C94AA4"/>
    <w:rsid w:val="00C9692A"/>
    <w:rsid w:val="00C970BB"/>
    <w:rsid w:val="00C978AF"/>
    <w:rsid w:val="00C97ABE"/>
    <w:rsid w:val="00CA0015"/>
    <w:rsid w:val="00CA0A33"/>
    <w:rsid w:val="00CA11F2"/>
    <w:rsid w:val="00CA169D"/>
    <w:rsid w:val="00CA1747"/>
    <w:rsid w:val="00CA1827"/>
    <w:rsid w:val="00CA1C11"/>
    <w:rsid w:val="00CA1F39"/>
    <w:rsid w:val="00CA2207"/>
    <w:rsid w:val="00CA2227"/>
    <w:rsid w:val="00CA2E3E"/>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426C"/>
    <w:rsid w:val="00CC518E"/>
    <w:rsid w:val="00CC6362"/>
    <w:rsid w:val="00CC69D0"/>
    <w:rsid w:val="00CC73F0"/>
    <w:rsid w:val="00CD01CC"/>
    <w:rsid w:val="00CD043A"/>
    <w:rsid w:val="00CD1E50"/>
    <w:rsid w:val="00CD2B4E"/>
    <w:rsid w:val="00CD3548"/>
    <w:rsid w:val="00CD3A66"/>
    <w:rsid w:val="00CD4190"/>
    <w:rsid w:val="00CD435C"/>
    <w:rsid w:val="00CD443F"/>
    <w:rsid w:val="00CD4898"/>
    <w:rsid w:val="00CD581D"/>
    <w:rsid w:val="00CD6708"/>
    <w:rsid w:val="00CD6B60"/>
    <w:rsid w:val="00CD7A4F"/>
    <w:rsid w:val="00CE0D95"/>
    <w:rsid w:val="00CE10B2"/>
    <w:rsid w:val="00CE13B7"/>
    <w:rsid w:val="00CE18BF"/>
    <w:rsid w:val="00CE2264"/>
    <w:rsid w:val="00CE23B1"/>
    <w:rsid w:val="00CE4A45"/>
    <w:rsid w:val="00CE4D1D"/>
    <w:rsid w:val="00CE56FD"/>
    <w:rsid w:val="00CE5E70"/>
    <w:rsid w:val="00CE5F93"/>
    <w:rsid w:val="00CE6113"/>
    <w:rsid w:val="00CE75A2"/>
    <w:rsid w:val="00CE7B83"/>
    <w:rsid w:val="00CE7BF1"/>
    <w:rsid w:val="00CF0614"/>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5B04"/>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759"/>
    <w:rsid w:val="00D32092"/>
    <w:rsid w:val="00D320A2"/>
    <w:rsid w:val="00D326C7"/>
    <w:rsid w:val="00D32870"/>
    <w:rsid w:val="00D32DD8"/>
    <w:rsid w:val="00D32F51"/>
    <w:rsid w:val="00D3345E"/>
    <w:rsid w:val="00D33481"/>
    <w:rsid w:val="00D334B6"/>
    <w:rsid w:val="00D34232"/>
    <w:rsid w:val="00D3423E"/>
    <w:rsid w:val="00D3436F"/>
    <w:rsid w:val="00D356C3"/>
    <w:rsid w:val="00D359EB"/>
    <w:rsid w:val="00D35B5A"/>
    <w:rsid w:val="00D362DB"/>
    <w:rsid w:val="00D36D97"/>
    <w:rsid w:val="00D411B6"/>
    <w:rsid w:val="00D4164A"/>
    <w:rsid w:val="00D41AE8"/>
    <w:rsid w:val="00D41F7D"/>
    <w:rsid w:val="00D42D33"/>
    <w:rsid w:val="00D42E80"/>
    <w:rsid w:val="00D433D6"/>
    <w:rsid w:val="00D43420"/>
    <w:rsid w:val="00D4557B"/>
    <w:rsid w:val="00D463EA"/>
    <w:rsid w:val="00D46D5B"/>
    <w:rsid w:val="00D46DB0"/>
    <w:rsid w:val="00D47316"/>
    <w:rsid w:val="00D47541"/>
    <w:rsid w:val="00D47545"/>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576EF"/>
    <w:rsid w:val="00D60E8B"/>
    <w:rsid w:val="00D612BC"/>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7F3"/>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4B0B"/>
    <w:rsid w:val="00DA5D3D"/>
    <w:rsid w:val="00DA5E55"/>
    <w:rsid w:val="00DA659C"/>
    <w:rsid w:val="00DA687B"/>
    <w:rsid w:val="00DA6C97"/>
    <w:rsid w:val="00DA789D"/>
    <w:rsid w:val="00DB01A7"/>
    <w:rsid w:val="00DB14F9"/>
    <w:rsid w:val="00DB233F"/>
    <w:rsid w:val="00DB2BCC"/>
    <w:rsid w:val="00DB357A"/>
    <w:rsid w:val="00DB385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41C4"/>
    <w:rsid w:val="00DE5B89"/>
    <w:rsid w:val="00DE5FE3"/>
    <w:rsid w:val="00DE65EA"/>
    <w:rsid w:val="00DE7706"/>
    <w:rsid w:val="00DE7753"/>
    <w:rsid w:val="00DE7BA2"/>
    <w:rsid w:val="00DE7F8F"/>
    <w:rsid w:val="00DF09E7"/>
    <w:rsid w:val="00DF0BD2"/>
    <w:rsid w:val="00DF11C4"/>
    <w:rsid w:val="00DF1625"/>
    <w:rsid w:val="00DF19A1"/>
    <w:rsid w:val="00DF2066"/>
    <w:rsid w:val="00DF2686"/>
    <w:rsid w:val="00DF2F68"/>
    <w:rsid w:val="00DF3688"/>
    <w:rsid w:val="00DF44E3"/>
    <w:rsid w:val="00DF4D4B"/>
    <w:rsid w:val="00DF5182"/>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D2F"/>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F7F"/>
    <w:rsid w:val="00E23F8C"/>
    <w:rsid w:val="00E2406F"/>
    <w:rsid w:val="00E242FF"/>
    <w:rsid w:val="00E24AEE"/>
    <w:rsid w:val="00E24EBF"/>
    <w:rsid w:val="00E25D59"/>
    <w:rsid w:val="00E2620A"/>
    <w:rsid w:val="00E2624C"/>
    <w:rsid w:val="00E267E5"/>
    <w:rsid w:val="00E26A48"/>
    <w:rsid w:val="00E27267"/>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22E5"/>
    <w:rsid w:val="00E52F05"/>
    <w:rsid w:val="00E53782"/>
    <w:rsid w:val="00E54297"/>
    <w:rsid w:val="00E54B2C"/>
    <w:rsid w:val="00E5510F"/>
    <w:rsid w:val="00E55D53"/>
    <w:rsid w:val="00E55EBF"/>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0D"/>
    <w:rsid w:val="00E77AD7"/>
    <w:rsid w:val="00E77EEE"/>
    <w:rsid w:val="00E805B6"/>
    <w:rsid w:val="00E8071D"/>
    <w:rsid w:val="00E81D32"/>
    <w:rsid w:val="00E84171"/>
    <w:rsid w:val="00E8425F"/>
    <w:rsid w:val="00E85A49"/>
    <w:rsid w:val="00E861BF"/>
    <w:rsid w:val="00E8719E"/>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46B"/>
    <w:rsid w:val="00EA059F"/>
    <w:rsid w:val="00EA06E9"/>
    <w:rsid w:val="00EA0AEE"/>
    <w:rsid w:val="00EA0D10"/>
    <w:rsid w:val="00EA0FF8"/>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338"/>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B3"/>
    <w:rsid w:val="00EE0EF1"/>
    <w:rsid w:val="00EE1022"/>
    <w:rsid w:val="00EE2663"/>
    <w:rsid w:val="00EE361F"/>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5A7"/>
    <w:rsid w:val="00F329B2"/>
    <w:rsid w:val="00F331AD"/>
    <w:rsid w:val="00F332DF"/>
    <w:rsid w:val="00F333A9"/>
    <w:rsid w:val="00F33976"/>
    <w:rsid w:val="00F339E3"/>
    <w:rsid w:val="00F34417"/>
    <w:rsid w:val="00F3452E"/>
    <w:rsid w:val="00F35CFA"/>
    <w:rsid w:val="00F36AD3"/>
    <w:rsid w:val="00F36E1F"/>
    <w:rsid w:val="00F377C0"/>
    <w:rsid w:val="00F37C10"/>
    <w:rsid w:val="00F37F2C"/>
    <w:rsid w:val="00F40235"/>
    <w:rsid w:val="00F403A5"/>
    <w:rsid w:val="00F406AC"/>
    <w:rsid w:val="00F40D4D"/>
    <w:rsid w:val="00F4140F"/>
    <w:rsid w:val="00F41477"/>
    <w:rsid w:val="00F41D1E"/>
    <w:rsid w:val="00F4264D"/>
    <w:rsid w:val="00F4348E"/>
    <w:rsid w:val="00F4395E"/>
    <w:rsid w:val="00F43A66"/>
    <w:rsid w:val="00F43DE4"/>
    <w:rsid w:val="00F43FFD"/>
    <w:rsid w:val="00F449C0"/>
    <w:rsid w:val="00F44B31"/>
    <w:rsid w:val="00F44F5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C96"/>
    <w:rsid w:val="00F57E8E"/>
    <w:rsid w:val="00F60675"/>
    <w:rsid w:val="00F607C7"/>
    <w:rsid w:val="00F6084A"/>
    <w:rsid w:val="00F60A05"/>
    <w:rsid w:val="00F614DD"/>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632"/>
    <w:rsid w:val="00F70A35"/>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087"/>
    <w:rsid w:val="00F954E8"/>
    <w:rsid w:val="00F95686"/>
    <w:rsid w:val="00F95BB0"/>
    <w:rsid w:val="00F95E94"/>
    <w:rsid w:val="00F9620A"/>
    <w:rsid w:val="00F96993"/>
    <w:rsid w:val="00F974D4"/>
    <w:rsid w:val="00F9791A"/>
    <w:rsid w:val="00F97D3E"/>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D06E3"/>
    <w:rsid w:val="00FD0747"/>
    <w:rsid w:val="00FD0B1A"/>
    <w:rsid w:val="00FD0DBE"/>
    <w:rsid w:val="00FD1148"/>
    <w:rsid w:val="00FD1288"/>
    <w:rsid w:val="00FD1AAF"/>
    <w:rsid w:val="00FD26FA"/>
    <w:rsid w:val="00FD2748"/>
    <w:rsid w:val="00FD2843"/>
    <w:rsid w:val="00FD2B51"/>
    <w:rsid w:val="00FD2C88"/>
    <w:rsid w:val="00FD369B"/>
    <w:rsid w:val="00FD3F0A"/>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1">
    <w:name w:val="Указатель 11"/>
    <w:basedOn w:val="Normal"/>
    <w:rsid w:val="003E121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3E1213"/>
    <w:pPr>
      <w:suppressAutoHyphens/>
      <w:spacing w:line="100" w:lineRule="atLeast"/>
    </w:pPr>
    <w:rPr>
      <w:kern w:val="1"/>
      <w:sz w:val="20"/>
      <w:szCs w:val="20"/>
      <w:lang w:val="en-AU" w:eastAsia="ar-SA" w:bidi="ar-SA"/>
    </w:rPr>
  </w:style>
  <w:style w:type="character" w:customStyle="1" w:styleId="10">
    <w:name w:val="Неразрешенное упоминание1"/>
    <w:uiPriority w:val="99"/>
    <w:semiHidden/>
    <w:unhideWhenUsed/>
    <w:rsid w:val="003E1213"/>
    <w:rPr>
      <w:color w:val="605E5C"/>
      <w:shd w:val="clear" w:color="auto" w:fill="E1DFDD"/>
    </w:rPr>
  </w:style>
  <w:style w:type="paragraph" w:styleId="NoSpacing">
    <w:name w:val="No Spacing"/>
    <w:uiPriority w:val="1"/>
    <w:qFormat/>
    <w:rsid w:val="003E1213"/>
    <w:pPr>
      <w:ind w:firstLine="709"/>
    </w:pPr>
    <w:rPr>
      <w:rFonts w:ascii="Calibri" w:eastAsia="Calibri" w:hAnsi="Calibri"/>
      <w:sz w:val="22"/>
      <w:szCs w:val="22"/>
      <w:lang w:eastAsia="en-US" w:bidi="ar-SA"/>
    </w:rPr>
  </w:style>
  <w:style w:type="numbering" w:customStyle="1" w:styleId="NoList1">
    <w:name w:val="No List1"/>
    <w:next w:val="NoList"/>
    <w:uiPriority w:val="99"/>
    <w:semiHidden/>
    <w:unhideWhenUsed/>
    <w:rsid w:val="003E1213"/>
  </w:style>
  <w:style w:type="numbering" w:customStyle="1" w:styleId="NoList11">
    <w:name w:val="No List11"/>
    <w:next w:val="NoList"/>
    <w:uiPriority w:val="99"/>
    <w:semiHidden/>
    <w:unhideWhenUsed/>
    <w:rsid w:val="003E1213"/>
  </w:style>
  <w:style w:type="table" w:customStyle="1" w:styleId="TableGrid1">
    <w:name w:val="Table Grid1"/>
    <w:basedOn w:val="TableNormal"/>
    <w:next w:val="TableGrid"/>
    <w:uiPriority w:val="39"/>
    <w:rsid w:val="003E1213"/>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44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441866"/>
    <w:rPr>
      <w:rFonts w:ascii="Courier New" w:hAnsi="Courier New" w:cs="Courier New"/>
      <w:lang w:val="en-US" w:eastAsia="en-US" w:bidi="ar-SA"/>
    </w:rPr>
  </w:style>
  <w:style w:type="character" w:customStyle="1" w:styleId="y2iqfc">
    <w:name w:val="y2iqfc"/>
    <w:basedOn w:val="DefaultParagraphFont"/>
    <w:rsid w:val="004418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11">
    <w:name w:val="Указатель 11"/>
    <w:basedOn w:val="Normal"/>
    <w:rsid w:val="003E1213"/>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
    <w:name w:val="Указатель1"/>
    <w:basedOn w:val="Normal"/>
    <w:rsid w:val="003E1213"/>
    <w:pPr>
      <w:suppressAutoHyphens/>
      <w:spacing w:line="100" w:lineRule="atLeast"/>
    </w:pPr>
    <w:rPr>
      <w:kern w:val="1"/>
      <w:sz w:val="20"/>
      <w:szCs w:val="20"/>
      <w:lang w:val="en-AU" w:eastAsia="ar-SA" w:bidi="ar-SA"/>
    </w:rPr>
  </w:style>
  <w:style w:type="character" w:customStyle="1" w:styleId="10">
    <w:name w:val="Неразрешенное упоминание1"/>
    <w:uiPriority w:val="99"/>
    <w:semiHidden/>
    <w:unhideWhenUsed/>
    <w:rsid w:val="003E1213"/>
    <w:rPr>
      <w:color w:val="605E5C"/>
      <w:shd w:val="clear" w:color="auto" w:fill="E1DFDD"/>
    </w:rPr>
  </w:style>
  <w:style w:type="paragraph" w:styleId="NoSpacing">
    <w:name w:val="No Spacing"/>
    <w:uiPriority w:val="1"/>
    <w:qFormat/>
    <w:rsid w:val="003E1213"/>
    <w:pPr>
      <w:ind w:firstLine="709"/>
    </w:pPr>
    <w:rPr>
      <w:rFonts w:ascii="Calibri" w:eastAsia="Calibri" w:hAnsi="Calibri"/>
      <w:sz w:val="22"/>
      <w:szCs w:val="22"/>
      <w:lang w:eastAsia="en-US" w:bidi="ar-SA"/>
    </w:rPr>
  </w:style>
  <w:style w:type="numbering" w:customStyle="1" w:styleId="NoList1">
    <w:name w:val="No List1"/>
    <w:next w:val="NoList"/>
    <w:uiPriority w:val="99"/>
    <w:semiHidden/>
    <w:unhideWhenUsed/>
    <w:rsid w:val="003E1213"/>
  </w:style>
  <w:style w:type="numbering" w:customStyle="1" w:styleId="NoList11">
    <w:name w:val="No List11"/>
    <w:next w:val="NoList"/>
    <w:uiPriority w:val="99"/>
    <w:semiHidden/>
    <w:unhideWhenUsed/>
    <w:rsid w:val="003E1213"/>
  </w:style>
  <w:style w:type="table" w:customStyle="1" w:styleId="TableGrid1">
    <w:name w:val="Table Grid1"/>
    <w:basedOn w:val="TableNormal"/>
    <w:next w:val="TableGrid"/>
    <w:uiPriority w:val="39"/>
    <w:rsid w:val="003E1213"/>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semiHidden/>
    <w:unhideWhenUsed/>
    <w:rsid w:val="00441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441866"/>
    <w:rPr>
      <w:rFonts w:ascii="Courier New" w:hAnsi="Courier New" w:cs="Courier New"/>
      <w:lang w:val="en-US" w:eastAsia="en-US" w:bidi="ar-SA"/>
    </w:rPr>
  </w:style>
  <w:style w:type="character" w:customStyle="1" w:styleId="y2iqfc">
    <w:name w:val="y2iqfc"/>
    <w:basedOn w:val="DefaultParagraphFont"/>
    <w:rsid w:val="004418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8165176">
      <w:bodyDiv w:val="1"/>
      <w:marLeft w:val="0"/>
      <w:marRight w:val="0"/>
      <w:marTop w:val="0"/>
      <w:marBottom w:val="0"/>
      <w:divBdr>
        <w:top w:val="none" w:sz="0" w:space="0" w:color="auto"/>
        <w:left w:val="none" w:sz="0" w:space="0" w:color="auto"/>
        <w:bottom w:val="none" w:sz="0" w:space="0" w:color="auto"/>
        <w:right w:val="none" w:sz="0" w:space="0" w:color="auto"/>
      </w:divBdr>
    </w:div>
    <w:div w:id="7158621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423835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5709677">
      <w:bodyDiv w:val="1"/>
      <w:marLeft w:val="0"/>
      <w:marRight w:val="0"/>
      <w:marTop w:val="0"/>
      <w:marBottom w:val="0"/>
      <w:divBdr>
        <w:top w:val="none" w:sz="0" w:space="0" w:color="auto"/>
        <w:left w:val="none" w:sz="0" w:space="0" w:color="auto"/>
        <w:bottom w:val="none" w:sz="0" w:space="0" w:color="auto"/>
        <w:right w:val="none" w:sz="0" w:space="0" w:color="auto"/>
      </w:divBdr>
    </w:div>
    <w:div w:id="43367635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49553146">
      <w:bodyDiv w:val="1"/>
      <w:marLeft w:val="0"/>
      <w:marRight w:val="0"/>
      <w:marTop w:val="0"/>
      <w:marBottom w:val="0"/>
      <w:divBdr>
        <w:top w:val="none" w:sz="0" w:space="0" w:color="auto"/>
        <w:left w:val="none" w:sz="0" w:space="0" w:color="auto"/>
        <w:bottom w:val="none" w:sz="0" w:space="0" w:color="auto"/>
        <w:right w:val="none" w:sz="0" w:space="0" w:color="auto"/>
      </w:divBdr>
    </w:div>
    <w:div w:id="726338813">
      <w:bodyDiv w:val="1"/>
      <w:marLeft w:val="0"/>
      <w:marRight w:val="0"/>
      <w:marTop w:val="0"/>
      <w:marBottom w:val="0"/>
      <w:divBdr>
        <w:top w:val="none" w:sz="0" w:space="0" w:color="auto"/>
        <w:left w:val="none" w:sz="0" w:space="0" w:color="auto"/>
        <w:bottom w:val="none" w:sz="0" w:space="0" w:color="auto"/>
        <w:right w:val="none" w:sz="0" w:space="0" w:color="auto"/>
      </w:divBdr>
    </w:div>
    <w:div w:id="74422897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4556500">
      <w:bodyDiv w:val="1"/>
      <w:marLeft w:val="0"/>
      <w:marRight w:val="0"/>
      <w:marTop w:val="0"/>
      <w:marBottom w:val="0"/>
      <w:divBdr>
        <w:top w:val="none" w:sz="0" w:space="0" w:color="auto"/>
        <w:left w:val="none" w:sz="0" w:space="0" w:color="auto"/>
        <w:bottom w:val="none" w:sz="0" w:space="0" w:color="auto"/>
        <w:right w:val="none" w:sz="0" w:space="0" w:color="auto"/>
      </w:divBdr>
    </w:div>
    <w:div w:id="935986967">
      <w:bodyDiv w:val="1"/>
      <w:marLeft w:val="0"/>
      <w:marRight w:val="0"/>
      <w:marTop w:val="0"/>
      <w:marBottom w:val="0"/>
      <w:divBdr>
        <w:top w:val="none" w:sz="0" w:space="0" w:color="auto"/>
        <w:left w:val="none" w:sz="0" w:space="0" w:color="auto"/>
        <w:bottom w:val="none" w:sz="0" w:space="0" w:color="auto"/>
        <w:right w:val="none" w:sz="0" w:space="0" w:color="auto"/>
      </w:divBdr>
    </w:div>
    <w:div w:id="1022514602">
      <w:bodyDiv w:val="1"/>
      <w:marLeft w:val="0"/>
      <w:marRight w:val="0"/>
      <w:marTop w:val="0"/>
      <w:marBottom w:val="0"/>
      <w:divBdr>
        <w:top w:val="none" w:sz="0" w:space="0" w:color="auto"/>
        <w:left w:val="none" w:sz="0" w:space="0" w:color="auto"/>
        <w:bottom w:val="none" w:sz="0" w:space="0" w:color="auto"/>
        <w:right w:val="none" w:sz="0" w:space="0" w:color="auto"/>
      </w:divBdr>
    </w:div>
    <w:div w:id="106811810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04559071">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5215530">
      <w:bodyDiv w:val="1"/>
      <w:marLeft w:val="0"/>
      <w:marRight w:val="0"/>
      <w:marTop w:val="0"/>
      <w:marBottom w:val="0"/>
      <w:divBdr>
        <w:top w:val="none" w:sz="0" w:space="0" w:color="auto"/>
        <w:left w:val="none" w:sz="0" w:space="0" w:color="auto"/>
        <w:bottom w:val="none" w:sz="0" w:space="0" w:color="auto"/>
        <w:right w:val="none" w:sz="0" w:space="0" w:color="auto"/>
      </w:divBdr>
    </w:div>
    <w:div w:id="1492258984">
      <w:bodyDiv w:val="1"/>
      <w:marLeft w:val="0"/>
      <w:marRight w:val="0"/>
      <w:marTop w:val="0"/>
      <w:marBottom w:val="0"/>
      <w:divBdr>
        <w:top w:val="none" w:sz="0" w:space="0" w:color="auto"/>
        <w:left w:val="none" w:sz="0" w:space="0" w:color="auto"/>
        <w:bottom w:val="none" w:sz="0" w:space="0" w:color="auto"/>
        <w:right w:val="none" w:sz="0" w:space="0" w:color="auto"/>
      </w:divBdr>
    </w:div>
    <w:div w:id="1508715123">
      <w:bodyDiv w:val="1"/>
      <w:marLeft w:val="0"/>
      <w:marRight w:val="0"/>
      <w:marTop w:val="0"/>
      <w:marBottom w:val="0"/>
      <w:divBdr>
        <w:top w:val="none" w:sz="0" w:space="0" w:color="auto"/>
        <w:left w:val="none" w:sz="0" w:space="0" w:color="auto"/>
        <w:bottom w:val="none" w:sz="0" w:space="0" w:color="auto"/>
        <w:right w:val="none" w:sz="0" w:space="0" w:color="auto"/>
      </w:divBdr>
    </w:div>
    <w:div w:id="1528251380">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75573059">
      <w:bodyDiv w:val="1"/>
      <w:marLeft w:val="0"/>
      <w:marRight w:val="0"/>
      <w:marTop w:val="0"/>
      <w:marBottom w:val="0"/>
      <w:divBdr>
        <w:top w:val="none" w:sz="0" w:space="0" w:color="auto"/>
        <w:left w:val="none" w:sz="0" w:space="0" w:color="auto"/>
        <w:bottom w:val="none" w:sz="0" w:space="0" w:color="auto"/>
        <w:right w:val="none" w:sz="0" w:space="0" w:color="auto"/>
      </w:divBdr>
    </w:div>
    <w:div w:id="1719356410">
      <w:bodyDiv w:val="1"/>
      <w:marLeft w:val="0"/>
      <w:marRight w:val="0"/>
      <w:marTop w:val="0"/>
      <w:marBottom w:val="0"/>
      <w:divBdr>
        <w:top w:val="none" w:sz="0" w:space="0" w:color="auto"/>
        <w:left w:val="none" w:sz="0" w:space="0" w:color="auto"/>
        <w:bottom w:val="none" w:sz="0" w:space="0" w:color="auto"/>
        <w:right w:val="none" w:sz="0" w:space="0" w:color="auto"/>
      </w:divBdr>
    </w:div>
    <w:div w:id="1781679505">
      <w:bodyDiv w:val="1"/>
      <w:marLeft w:val="0"/>
      <w:marRight w:val="0"/>
      <w:marTop w:val="0"/>
      <w:marBottom w:val="0"/>
      <w:divBdr>
        <w:top w:val="none" w:sz="0" w:space="0" w:color="auto"/>
        <w:left w:val="none" w:sz="0" w:space="0" w:color="auto"/>
        <w:bottom w:val="none" w:sz="0" w:space="0" w:color="auto"/>
        <w:right w:val="none" w:sz="0" w:space="0" w:color="auto"/>
      </w:divBdr>
    </w:div>
    <w:div w:id="179012769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006135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7948921">
      <w:bodyDiv w:val="1"/>
      <w:marLeft w:val="0"/>
      <w:marRight w:val="0"/>
      <w:marTop w:val="0"/>
      <w:marBottom w:val="0"/>
      <w:divBdr>
        <w:top w:val="none" w:sz="0" w:space="0" w:color="auto"/>
        <w:left w:val="none" w:sz="0" w:space="0" w:color="auto"/>
        <w:bottom w:val="none" w:sz="0" w:space="0" w:color="auto"/>
        <w:right w:val="none" w:sz="0" w:space="0" w:color="auto"/>
      </w:divBdr>
    </w:div>
    <w:div w:id="2086216920">
      <w:bodyDiv w:val="1"/>
      <w:marLeft w:val="0"/>
      <w:marRight w:val="0"/>
      <w:marTop w:val="0"/>
      <w:marBottom w:val="0"/>
      <w:divBdr>
        <w:top w:val="none" w:sz="0" w:space="0" w:color="auto"/>
        <w:left w:val="none" w:sz="0" w:space="0" w:color="auto"/>
        <w:bottom w:val="none" w:sz="0" w:space="0" w:color="auto"/>
        <w:right w:val="none" w:sz="0" w:space="0" w:color="auto"/>
      </w:divBdr>
    </w:div>
    <w:div w:id="2093814224">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rmeps.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DC8EC-AEC5-4064-804E-6A8EFABFC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4807</TotalTime>
  <Pages>74</Pages>
  <Words>21471</Words>
  <Characters>122386</Characters>
  <Application>Microsoft Office Word</Application>
  <DocSecurity>0</DocSecurity>
  <Lines>1019</Lines>
  <Paragraphs>287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143570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1628</cp:revision>
  <cp:lastPrinted>2018-02-16T07:12:00Z</cp:lastPrinted>
  <dcterms:created xsi:type="dcterms:W3CDTF">2019-10-28T07:04:00Z</dcterms:created>
  <dcterms:modified xsi:type="dcterms:W3CDTF">2025-03-03T07:28:00Z</dcterms:modified>
</cp:coreProperties>
</file>